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5C8C6" w14:textId="08283DFE" w:rsidR="00CB5B4C" w:rsidRPr="00CB5B4C" w:rsidRDefault="00B36B75" w:rsidP="00CB5B4C">
      <w:pPr>
        <w:pStyle w:val="aa"/>
        <w:ind w:right="-7" w:firstLine="567"/>
        <w:jc w:val="right"/>
        <w:rPr>
          <w:rFonts w:ascii="GHEA Grapalat" w:hAnsi="GHEA Grapalat" w:cs="Sylfaen"/>
          <w:i/>
          <w:sz w:val="18"/>
          <w:lang w:val="af-ZA"/>
        </w:rPr>
      </w:pPr>
      <w:r>
        <w:rPr>
          <w:rFonts w:ascii="GHEA Grapalat" w:hAnsi="GHEA Grapalat" w:cs="Sylfaen"/>
          <w:i/>
          <w:sz w:val="18"/>
          <w:lang w:val="af-ZA"/>
        </w:rPr>
        <w:tab/>
        <w:t xml:space="preserve">     </w:t>
      </w:r>
      <w:r w:rsidR="00CB5B4C" w:rsidRPr="00CB5B4C">
        <w:rPr>
          <w:rFonts w:ascii="GHEA Grapalat" w:hAnsi="GHEA Grapalat" w:cs="Sylfaen"/>
          <w:i/>
          <w:sz w:val="18"/>
          <w:lang w:val="af-ZA"/>
        </w:rPr>
        <w:t xml:space="preserve">                                                                                 </w:t>
      </w:r>
    </w:p>
    <w:p w14:paraId="6FA3FBCA" w14:textId="77777777" w:rsidR="00CB5B4C" w:rsidRPr="00E6597C" w:rsidRDefault="00CB5B4C" w:rsidP="00CB5B4C">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00FF6681" w14:textId="1BF96962" w:rsidR="00CB5B4C" w:rsidRDefault="00F82D81" w:rsidP="00CB5B4C">
      <w:pPr>
        <w:pStyle w:val="a3"/>
        <w:spacing w:line="240" w:lineRule="auto"/>
        <w:jc w:val="center"/>
        <w:rPr>
          <w:rFonts w:ascii="GHEA Grapalat" w:hAnsi="GHEA Grapalat"/>
          <w:i w:val="0"/>
          <w:lang w:val="af-ZA"/>
        </w:rPr>
      </w:pPr>
      <w:r>
        <w:rPr>
          <w:rFonts w:ascii="GHEA Grapalat" w:hAnsi="GHEA Grapalat"/>
          <w:i w:val="0"/>
          <w:lang w:val="af-ZA"/>
        </w:rPr>
        <w:t>ԲԱՑ ՄՐՑՈՒՅԹԻ</w:t>
      </w:r>
      <w:r w:rsidR="00CB5B4C" w:rsidRPr="00E6597C">
        <w:rPr>
          <w:rFonts w:ascii="GHEA Grapalat" w:hAnsi="GHEA Grapalat"/>
          <w:i w:val="0"/>
          <w:lang w:val="af-ZA"/>
        </w:rPr>
        <w:t xml:space="preserve"> ՄԱՍԻՆ</w:t>
      </w:r>
    </w:p>
    <w:p w14:paraId="610C088D" w14:textId="77777777" w:rsidR="00CB5B4C" w:rsidRDefault="00CB5B4C" w:rsidP="00CB5B4C">
      <w:pPr>
        <w:pStyle w:val="a3"/>
        <w:spacing w:line="240" w:lineRule="auto"/>
        <w:jc w:val="center"/>
        <w:rPr>
          <w:rFonts w:ascii="GHEA Grapalat" w:hAnsi="GHEA Grapalat"/>
          <w:i w:val="0"/>
          <w:lang w:val="af-ZA"/>
        </w:rPr>
      </w:pPr>
    </w:p>
    <w:p w14:paraId="25B0F114" w14:textId="77777777" w:rsidR="00CB5B4C" w:rsidRPr="00E6597C" w:rsidRDefault="00CB5B4C" w:rsidP="00CB5B4C">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Հայտարարության սույն տեքստը հաստատված է գնահատող հանձնաժողովի</w:t>
      </w:r>
    </w:p>
    <w:p w14:paraId="101D41C5" w14:textId="3CE9227E" w:rsidR="00CB5B4C" w:rsidRPr="00E6597C" w:rsidRDefault="00CB5B4C" w:rsidP="00CB5B4C">
      <w:pPr>
        <w:pStyle w:val="a3"/>
        <w:spacing w:line="240" w:lineRule="auto"/>
        <w:jc w:val="center"/>
        <w:rPr>
          <w:rFonts w:ascii="GHEA Grapalat" w:hAnsi="GHEA Grapalat"/>
          <w:i w:val="0"/>
          <w:lang w:val="af-ZA"/>
        </w:rPr>
      </w:pPr>
      <w:r w:rsidRPr="00E6597C">
        <w:rPr>
          <w:rFonts w:ascii="GHEA Grapalat" w:hAnsi="GHEA Grapalat"/>
          <w:i w:val="0"/>
          <w:lang w:val="af-ZA"/>
        </w:rPr>
        <w:t>20</w:t>
      </w:r>
      <w:r>
        <w:rPr>
          <w:rFonts w:ascii="GHEA Grapalat" w:hAnsi="GHEA Grapalat"/>
          <w:i w:val="0"/>
          <w:lang w:val="af-ZA"/>
        </w:rPr>
        <w:t>2</w:t>
      </w:r>
      <w:r w:rsidR="00BF7B25">
        <w:rPr>
          <w:rFonts w:ascii="GHEA Grapalat" w:hAnsi="GHEA Grapalat"/>
          <w:i w:val="0"/>
          <w:lang w:val="hy-AM"/>
        </w:rPr>
        <w:t>4</w:t>
      </w:r>
      <w:r w:rsidR="00727F4F">
        <w:rPr>
          <w:rFonts w:ascii="GHEA Grapalat" w:hAnsi="GHEA Grapalat"/>
          <w:i w:val="0"/>
          <w:lang w:val="af-ZA"/>
        </w:rPr>
        <w:t xml:space="preserve"> թվականի</w:t>
      </w:r>
      <w:r w:rsidR="00F82D81">
        <w:rPr>
          <w:rFonts w:ascii="GHEA Grapalat" w:hAnsi="GHEA Grapalat"/>
          <w:i w:val="0"/>
          <w:lang w:val="hy-AM"/>
        </w:rPr>
        <w:t xml:space="preserve"> հու</w:t>
      </w:r>
      <w:r w:rsidR="00BF7B25">
        <w:rPr>
          <w:rFonts w:ascii="GHEA Grapalat" w:hAnsi="GHEA Grapalat"/>
          <w:i w:val="0"/>
          <w:lang w:val="hy-AM"/>
        </w:rPr>
        <w:t>նվարի</w:t>
      </w:r>
      <w:r w:rsidR="00F54DFD">
        <w:rPr>
          <w:rFonts w:ascii="GHEA Grapalat" w:hAnsi="GHEA Grapalat"/>
          <w:i w:val="0"/>
          <w:lang w:val="hy-AM"/>
        </w:rPr>
        <w:t xml:space="preserve"> </w:t>
      </w:r>
      <w:r w:rsidR="00BF7B25">
        <w:rPr>
          <w:rFonts w:ascii="GHEA Grapalat" w:hAnsi="GHEA Grapalat"/>
          <w:i w:val="0"/>
          <w:lang w:val="hy-AM"/>
        </w:rPr>
        <w:t>10</w:t>
      </w:r>
      <w:r>
        <w:rPr>
          <w:rFonts w:ascii="GHEA Grapalat" w:hAnsi="GHEA Grapalat"/>
          <w:i w:val="0"/>
          <w:lang w:val="af-ZA"/>
        </w:rPr>
        <w:t>-ի</w:t>
      </w:r>
      <w:r w:rsidRPr="00E6597C">
        <w:rPr>
          <w:rFonts w:ascii="GHEA Grapalat" w:hAnsi="GHEA Grapalat"/>
          <w:i w:val="0"/>
          <w:lang w:val="af-ZA"/>
        </w:rPr>
        <w:t xml:space="preserve"> </w:t>
      </w:r>
      <w:r>
        <w:rPr>
          <w:rFonts w:ascii="GHEA Grapalat" w:hAnsi="GHEA Grapalat"/>
          <w:i w:val="0"/>
          <w:lang w:val="af-ZA"/>
        </w:rPr>
        <w:t>թիվ 1</w:t>
      </w:r>
      <w:r w:rsidRPr="00E6597C">
        <w:rPr>
          <w:rFonts w:ascii="GHEA Grapalat" w:hAnsi="GHEA Grapalat"/>
          <w:i w:val="0"/>
          <w:lang w:val="af-ZA"/>
        </w:rPr>
        <w:t xml:space="preserve"> որոշմամբ </w:t>
      </w:r>
    </w:p>
    <w:p w14:paraId="4D70CA34" w14:textId="77777777" w:rsidR="00CB5B4C" w:rsidRPr="00E6597C" w:rsidRDefault="00CB5B4C" w:rsidP="00CB5B4C">
      <w:pPr>
        <w:pStyle w:val="a3"/>
        <w:spacing w:line="240" w:lineRule="auto"/>
        <w:jc w:val="center"/>
        <w:rPr>
          <w:rFonts w:ascii="GHEA Grapalat" w:hAnsi="GHEA Grapalat"/>
          <w:i w:val="0"/>
          <w:lang w:val="af-ZA"/>
        </w:rPr>
      </w:pPr>
    </w:p>
    <w:p w14:paraId="7B0A0A19" w14:textId="1CC963AA" w:rsidR="00CB5B4C" w:rsidRDefault="00CB5B4C" w:rsidP="00CB5B4C">
      <w:pPr>
        <w:pStyle w:val="a3"/>
        <w:spacing w:line="240" w:lineRule="auto"/>
        <w:jc w:val="center"/>
        <w:rPr>
          <w:rFonts w:ascii="GHEA Grapalat" w:hAnsi="GHEA Grapalat"/>
          <w:i w:val="0"/>
          <w:u w:val="single"/>
          <w:lang w:val="af-ZA"/>
        </w:rPr>
      </w:pPr>
      <w:r w:rsidRPr="00E6597C">
        <w:rPr>
          <w:rFonts w:ascii="GHEA Grapalat" w:hAnsi="GHEA Grapalat"/>
          <w:i w:val="0"/>
          <w:lang w:val="af-ZA"/>
        </w:rPr>
        <w:t xml:space="preserve">Ընթացակարգի ծածկագիրը`  </w:t>
      </w:r>
      <w:r>
        <w:rPr>
          <w:rFonts w:ascii="GHEA Grapalat" w:hAnsi="GHEA Grapalat"/>
          <w:i w:val="0"/>
          <w:lang w:val="af-ZA"/>
        </w:rPr>
        <w:t>«</w:t>
      </w:r>
      <w:r w:rsidR="00BF7B25">
        <w:rPr>
          <w:rFonts w:ascii="GHEA Grapalat" w:hAnsi="GHEA Grapalat"/>
          <w:i w:val="0"/>
          <w:lang w:val="af-ZA"/>
        </w:rPr>
        <w:t>ԱՄՓՀ-ԲՄԾՁԲ-04/24</w:t>
      </w:r>
      <w:r>
        <w:rPr>
          <w:rFonts w:ascii="GHEA Grapalat" w:hAnsi="GHEA Grapalat"/>
          <w:i w:val="0"/>
          <w:lang w:val="af-ZA"/>
        </w:rPr>
        <w:t>»</w:t>
      </w:r>
      <w:r w:rsidRPr="00E6597C">
        <w:rPr>
          <w:rFonts w:ascii="GHEA Grapalat" w:hAnsi="GHEA Grapalat"/>
          <w:i w:val="0"/>
          <w:u w:val="single"/>
          <w:lang w:val="af-ZA"/>
        </w:rPr>
        <w:t xml:space="preserve">    </w:t>
      </w:r>
    </w:p>
    <w:p w14:paraId="772F6E3F" w14:textId="77777777" w:rsidR="00CB5B4C" w:rsidRPr="00E6597C" w:rsidRDefault="00CB5B4C" w:rsidP="00CB5B4C">
      <w:pPr>
        <w:pStyle w:val="a3"/>
        <w:spacing w:line="240" w:lineRule="auto"/>
        <w:rPr>
          <w:rFonts w:ascii="GHEA Grapalat" w:hAnsi="GHEA Grapalat"/>
          <w:i w:val="0"/>
          <w:lang w:val="af-ZA"/>
        </w:rPr>
      </w:pPr>
    </w:p>
    <w:p w14:paraId="0DA008A5" w14:textId="2F491E42" w:rsidR="00B41820" w:rsidRPr="00E6597C" w:rsidRDefault="00B41820" w:rsidP="00B41820">
      <w:pPr>
        <w:pStyle w:val="a3"/>
        <w:spacing w:line="240" w:lineRule="auto"/>
        <w:ind w:firstLine="708"/>
        <w:rPr>
          <w:rFonts w:ascii="GHEA Grapalat" w:hAnsi="GHEA Grapalat"/>
          <w:i w:val="0"/>
          <w:lang w:val="af-ZA"/>
        </w:rPr>
      </w:pPr>
      <w:r w:rsidRPr="00E6597C">
        <w:rPr>
          <w:rFonts w:ascii="GHEA Grapalat" w:hAnsi="GHEA Grapalat"/>
          <w:i w:val="0"/>
          <w:lang w:val="af-ZA"/>
        </w:rPr>
        <w:t xml:space="preserve">Պատվիրատուն` </w:t>
      </w:r>
      <w:r>
        <w:rPr>
          <w:rFonts w:ascii="GHEA Grapalat" w:hAnsi="GHEA Grapalat"/>
          <w:i w:val="0"/>
          <w:lang w:val="hy-AM"/>
        </w:rPr>
        <w:t xml:space="preserve">ՀՀ </w:t>
      </w:r>
      <w:r>
        <w:rPr>
          <w:rFonts w:ascii="GHEA Grapalat" w:hAnsi="GHEA Grapalat"/>
          <w:i w:val="0"/>
          <w:lang w:val="af-ZA"/>
        </w:rPr>
        <w:t>Արմավիրի մարզի Փարաքար</w:t>
      </w:r>
      <w:r w:rsidR="00AF4DC9">
        <w:rPr>
          <w:rFonts w:ascii="GHEA Grapalat" w:hAnsi="GHEA Grapalat"/>
          <w:i w:val="0"/>
          <w:lang w:val="hy-AM"/>
        </w:rPr>
        <w:t>ի</w:t>
      </w:r>
      <w:r>
        <w:rPr>
          <w:rFonts w:ascii="GHEA Grapalat" w:hAnsi="GHEA Grapalat"/>
          <w:i w:val="0"/>
          <w:lang w:val="af-ZA"/>
        </w:rPr>
        <w:t xml:space="preserve"> համայնք</w:t>
      </w:r>
      <w:r w:rsidR="00AF4DC9">
        <w:rPr>
          <w:rFonts w:ascii="GHEA Grapalat" w:hAnsi="GHEA Grapalat"/>
          <w:i w:val="0"/>
          <w:lang w:val="hy-AM"/>
        </w:rPr>
        <w:t>ապետարան</w:t>
      </w:r>
      <w:r>
        <w:rPr>
          <w:rFonts w:ascii="GHEA Grapalat" w:hAnsi="GHEA Grapalat"/>
          <w:i w:val="0"/>
          <w:lang w:val="af-ZA"/>
        </w:rPr>
        <w:t>ը</w:t>
      </w:r>
      <w:r w:rsidRPr="00E6597C">
        <w:rPr>
          <w:rFonts w:ascii="GHEA Grapalat" w:hAnsi="GHEA Grapalat"/>
          <w:i w:val="0"/>
          <w:lang w:val="af-ZA"/>
        </w:rPr>
        <w:t>, որը գտնվում է</w:t>
      </w:r>
      <w:r>
        <w:rPr>
          <w:rFonts w:ascii="GHEA Grapalat" w:hAnsi="GHEA Grapalat"/>
          <w:i w:val="0"/>
          <w:lang w:val="af-ZA"/>
        </w:rPr>
        <w:t xml:space="preserve"> </w:t>
      </w:r>
      <w:r>
        <w:rPr>
          <w:rFonts w:ascii="GHEA Grapalat" w:hAnsi="GHEA Grapalat"/>
          <w:i w:val="0"/>
          <w:lang w:val="hy-AM"/>
        </w:rPr>
        <w:t xml:space="preserve">ՀՀ </w:t>
      </w:r>
      <w:r>
        <w:rPr>
          <w:rFonts w:ascii="GHEA Grapalat" w:hAnsi="GHEA Grapalat"/>
          <w:i w:val="0"/>
          <w:lang w:val="af-ZA"/>
        </w:rPr>
        <w:t>Արմավիրի մարզ, Փարաքար համայնք, Նաիրի փողոց 42</w:t>
      </w:r>
      <w:r w:rsidRPr="00E6597C">
        <w:rPr>
          <w:rFonts w:ascii="GHEA Grapalat" w:hAnsi="GHEA Grapalat"/>
          <w:i w:val="0"/>
          <w:lang w:val="af-ZA"/>
        </w:rPr>
        <w:t xml:space="preserve"> հասցեում,</w:t>
      </w:r>
      <w:r>
        <w:rPr>
          <w:rFonts w:ascii="GHEA Grapalat" w:hAnsi="GHEA Grapalat"/>
          <w:i w:val="0"/>
          <w:lang w:val="af-ZA"/>
        </w:rPr>
        <w:t xml:space="preserve"> </w:t>
      </w:r>
      <w:r w:rsidRPr="00E6597C">
        <w:rPr>
          <w:rFonts w:ascii="GHEA Grapalat" w:hAnsi="GHEA Grapalat"/>
          <w:i w:val="0"/>
          <w:lang w:val="af-ZA"/>
        </w:rPr>
        <w:t xml:space="preserve">հայտարարում է </w:t>
      </w:r>
      <w:r w:rsidR="00F82D81">
        <w:rPr>
          <w:rFonts w:ascii="GHEA Grapalat" w:hAnsi="GHEA Grapalat"/>
          <w:i w:val="0"/>
          <w:lang w:val="af-ZA"/>
        </w:rPr>
        <w:t>բաց մրցույթ</w:t>
      </w:r>
      <w:r w:rsidRPr="00E6597C">
        <w:rPr>
          <w:rFonts w:ascii="GHEA Grapalat" w:hAnsi="GHEA Grapalat"/>
          <w:i w:val="0"/>
          <w:lang w:val="af-ZA"/>
        </w:rPr>
        <w:t>, որն իրականացվում է մեկ փուլով:</w:t>
      </w:r>
    </w:p>
    <w:p w14:paraId="6DF59731" w14:textId="4F7851E5" w:rsidR="00CB5B4C" w:rsidRPr="00E6597C" w:rsidRDefault="00CB5B4C" w:rsidP="00CB5B4C">
      <w:pPr>
        <w:pStyle w:val="a3"/>
        <w:spacing w:line="240" w:lineRule="auto"/>
        <w:ind w:firstLine="0"/>
        <w:rPr>
          <w:rFonts w:ascii="GHEA Grapalat" w:hAnsi="GHEA Grapalat"/>
          <w:i w:val="0"/>
          <w:lang w:val="af-ZA"/>
        </w:rPr>
      </w:pPr>
      <w:r w:rsidRPr="00E6597C">
        <w:rPr>
          <w:rFonts w:ascii="GHEA Grapalat" w:hAnsi="GHEA Grapalat"/>
          <w:i w:val="0"/>
          <w:lang w:val="af-ZA"/>
        </w:rPr>
        <w:tab/>
      </w:r>
      <w:bookmarkStart w:id="0" w:name="_Hlk23167417"/>
      <w:r w:rsidRPr="00E6597C">
        <w:rPr>
          <w:rFonts w:ascii="GHEA Grapalat" w:hAnsi="GHEA Grapalat"/>
          <w:i w:val="0"/>
          <w:lang w:val="af-ZA"/>
        </w:rPr>
        <w:t>Սույն ընթացակարգի</w:t>
      </w:r>
      <w:bookmarkEnd w:id="0"/>
      <w:r w:rsidRPr="00E6597C">
        <w:rPr>
          <w:rFonts w:ascii="GHEA Grapalat" w:hAnsi="GHEA Grapalat"/>
          <w:i w:val="0"/>
          <w:lang w:val="af-ZA"/>
        </w:rPr>
        <w:t xml:space="preserve"> արդյունքում </w:t>
      </w:r>
      <w:r w:rsidRPr="00E6597C">
        <w:rPr>
          <w:rFonts w:ascii="GHEA Grapalat" w:hAnsi="GHEA Grapalat"/>
          <w:i w:val="0"/>
          <w:lang w:val="hy-AM"/>
        </w:rPr>
        <w:t>ընտրված</w:t>
      </w:r>
      <w:r w:rsidRPr="00E6597C">
        <w:rPr>
          <w:rFonts w:ascii="GHEA Grapalat" w:hAnsi="GHEA Grapalat"/>
          <w:i w:val="0"/>
          <w:lang w:val="af-ZA"/>
        </w:rPr>
        <w:t xml:space="preserve"> մասնակցին</w:t>
      </w:r>
      <w:r w:rsidR="00131229">
        <w:rPr>
          <w:rFonts w:ascii="GHEA Grapalat" w:hAnsi="GHEA Grapalat"/>
          <w:i w:val="0"/>
          <w:lang w:val="hy-AM"/>
        </w:rPr>
        <w:t xml:space="preserve"> </w:t>
      </w:r>
      <w:r w:rsidRPr="00E6597C">
        <w:rPr>
          <w:rFonts w:ascii="GHEA Grapalat" w:hAnsi="GHEA Grapalat"/>
          <w:i w:val="0"/>
          <w:lang w:val="af-ZA"/>
        </w:rPr>
        <w:t>սահմանված կարգով կառաջարկվի կնքել</w:t>
      </w:r>
      <w:r>
        <w:rPr>
          <w:rFonts w:ascii="GHEA Grapalat" w:hAnsi="GHEA Grapalat"/>
          <w:i w:val="0"/>
          <w:lang w:val="af-ZA"/>
        </w:rPr>
        <w:t xml:space="preserve"> </w:t>
      </w:r>
      <w:r w:rsidR="00DF4927">
        <w:rPr>
          <w:rFonts w:ascii="GHEA Grapalat" w:hAnsi="GHEA Grapalat"/>
          <w:i w:val="0"/>
          <w:lang w:val="hy-AM"/>
        </w:rPr>
        <w:t xml:space="preserve">տեխնիկական հսկողության </w:t>
      </w:r>
      <w:r w:rsidRPr="00365CD2">
        <w:rPr>
          <w:rFonts w:ascii="GHEA Grapalat" w:hAnsi="GHEA Grapalat"/>
          <w:bCs/>
          <w:i w:val="0"/>
          <w:lang w:val="hy-AM"/>
        </w:rPr>
        <w:t>ծառայությունների</w:t>
      </w:r>
      <w:r w:rsidRPr="00365CD2">
        <w:rPr>
          <w:rFonts w:ascii="GHEA Grapalat" w:hAnsi="GHEA Grapalat"/>
          <w:bCs/>
          <w:i w:val="0"/>
          <w:lang w:val="af-ZA"/>
        </w:rPr>
        <w:t xml:space="preserve"> ձեռքբերման</w:t>
      </w:r>
      <w:r>
        <w:rPr>
          <w:rFonts w:ascii="GHEA Grapalat" w:hAnsi="GHEA Grapalat"/>
          <w:i w:val="0"/>
          <w:lang w:val="af-ZA"/>
        </w:rPr>
        <w:t xml:space="preserve"> </w:t>
      </w:r>
      <w:r w:rsidRPr="00E6597C">
        <w:rPr>
          <w:rFonts w:ascii="GHEA Grapalat" w:hAnsi="GHEA Grapalat"/>
          <w:i w:val="0"/>
          <w:lang w:val="af-ZA"/>
        </w:rPr>
        <w:t xml:space="preserve">   պայմանագիր (այսուհետ` </w:t>
      </w:r>
      <w:r>
        <w:rPr>
          <w:rFonts w:ascii="GHEA Grapalat" w:hAnsi="GHEA Grapalat"/>
          <w:i w:val="0"/>
          <w:sz w:val="16"/>
          <w:szCs w:val="16"/>
          <w:lang w:val="af-ZA"/>
        </w:rPr>
        <w:t xml:space="preserve"> </w:t>
      </w:r>
      <w:r w:rsidRPr="00E6597C">
        <w:rPr>
          <w:rFonts w:ascii="GHEA Grapalat" w:hAnsi="GHEA Grapalat"/>
          <w:i w:val="0"/>
          <w:lang w:val="af-ZA"/>
        </w:rPr>
        <w:t xml:space="preserve">պայմանագիր)։ </w:t>
      </w:r>
    </w:p>
    <w:p w14:paraId="2D5691F0" w14:textId="3954D4D5" w:rsidR="00357D48" w:rsidRPr="00064ADD" w:rsidRDefault="00642EFE" w:rsidP="00CB5B4C">
      <w:pPr>
        <w:pStyle w:val="a3"/>
        <w:spacing w:line="240" w:lineRule="auto"/>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CB5B4C">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CB5B4C">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752CF155" w14:textId="13F219E8" w:rsidR="000E2427" w:rsidRPr="00064ADD" w:rsidRDefault="000E2427" w:rsidP="00CB5B4C">
      <w:pPr>
        <w:pStyle w:val="a3"/>
        <w:spacing w:line="240" w:lineRule="auto"/>
        <w:rPr>
          <w:rFonts w:ascii="GHEA Grapalat" w:hAnsi="GHEA Grapalat"/>
          <w:i w:val="0"/>
          <w:lang w:val="af-ZA"/>
        </w:rPr>
      </w:pPr>
      <w:r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 </w:t>
      </w:r>
      <w:r w:rsidRPr="00064ADD">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58332D9B" w14:textId="6E1D2ED3" w:rsidR="0067579A"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6707943C" w14:textId="77777777" w:rsidR="00BF7B25" w:rsidRPr="00BF7B25" w:rsidRDefault="00BF7B25" w:rsidP="00BF7B25">
      <w:pPr>
        <w:pStyle w:val="a3"/>
        <w:spacing w:line="240" w:lineRule="auto"/>
        <w:rPr>
          <w:rFonts w:ascii="GHEA Grapalat" w:hAnsi="GHEA Grapalat"/>
          <w:bCs/>
          <w:i w:val="0"/>
          <w:sz w:val="22"/>
          <w:szCs w:val="22"/>
          <w:lang w:val="hy-AM"/>
        </w:rPr>
      </w:pPr>
      <w:r w:rsidRPr="00BF7B25">
        <w:rPr>
          <w:rFonts w:ascii="GHEA Grapalat" w:hAnsi="GHEA Grapalat"/>
          <w:bCs/>
          <w:i w:val="0"/>
          <w:sz w:val="22"/>
          <w:szCs w:val="22"/>
          <w:lang w:val="hy-AM"/>
        </w:rPr>
        <w:t>Գնման գործընթացը իրականացվում է «Գնումների մասին» ՀՀ օրենքի 15-րդ հոդվածի 6-րդ կետի հիման վրա։</w:t>
      </w:r>
    </w:p>
    <w:p w14:paraId="11CA74CD" w14:textId="758551EE" w:rsidR="00B41820" w:rsidRPr="00064ADD" w:rsidRDefault="00B41820" w:rsidP="00B41820">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Pr="00CB5B4C">
        <w:rPr>
          <w:rFonts w:ascii="GHEA Grapalat" w:hAnsi="GHEA Grapalat"/>
          <w:i w:val="0"/>
          <w:lang w:val="hy-AM"/>
        </w:rPr>
        <w:t xml:space="preserve">ՀՀ </w:t>
      </w:r>
      <w:r w:rsidRPr="00CB5B4C">
        <w:rPr>
          <w:rFonts w:ascii="GHEA Grapalat" w:hAnsi="GHEA Grapalat"/>
          <w:i w:val="0"/>
          <w:lang w:val="af-ZA"/>
        </w:rPr>
        <w:t>Արմավիրի մարզ, Փարաքար համայնք, Նաիրի փողոց 42</w:t>
      </w:r>
      <w:r w:rsidRPr="00064ADD">
        <w:rPr>
          <w:rFonts w:ascii="GHEA Grapalat" w:hAnsi="GHEA Grapalat"/>
          <w:i w:val="0"/>
          <w:lang w:val="af-ZA"/>
        </w:rPr>
        <w:t xml:space="preserve"> հասցեով, փաստաթղթային ձևով մինչև սույն հայտարարության հրապարակման օրվանից հաշված </w:t>
      </w:r>
      <w:r w:rsidRPr="003117AD">
        <w:rPr>
          <w:rFonts w:ascii="GHEA Grapalat" w:hAnsi="GHEA Grapalat"/>
          <w:i w:val="0"/>
          <w:lang w:val="af-ZA"/>
        </w:rPr>
        <w:t xml:space="preserve">       </w:t>
      </w:r>
      <w:r w:rsidR="00F82D81">
        <w:rPr>
          <w:rFonts w:ascii="GHEA Grapalat" w:hAnsi="GHEA Grapalat"/>
          <w:i w:val="0"/>
          <w:lang w:val="af-ZA"/>
        </w:rPr>
        <w:t xml:space="preserve">  </w:t>
      </w:r>
      <w:r w:rsidR="00BF7B25">
        <w:rPr>
          <w:rFonts w:ascii="GHEA Grapalat" w:hAnsi="GHEA Grapalat"/>
          <w:i w:val="0"/>
          <w:lang w:val="hy-AM"/>
        </w:rPr>
        <w:t>41</w:t>
      </w:r>
      <w:r w:rsidRPr="00064ADD">
        <w:rPr>
          <w:rFonts w:ascii="GHEA Grapalat" w:hAnsi="GHEA Grapalat"/>
          <w:i w:val="0"/>
          <w:lang w:val="af-ZA"/>
        </w:rPr>
        <w:t xml:space="preserve">-րդ օրվա ժամը </w:t>
      </w:r>
      <w:r w:rsidR="00727F4F">
        <w:rPr>
          <w:rFonts w:ascii="GHEA Grapalat" w:hAnsi="GHEA Grapalat"/>
          <w:i w:val="0"/>
          <w:lang w:val="af-ZA"/>
        </w:rPr>
        <w:t>1</w:t>
      </w:r>
      <w:r w:rsidR="00BF7B25">
        <w:rPr>
          <w:rFonts w:ascii="GHEA Grapalat" w:hAnsi="GHEA Grapalat"/>
          <w:i w:val="0"/>
          <w:lang w:val="hy-AM"/>
        </w:rPr>
        <w:t>1</w:t>
      </w:r>
      <w:r w:rsidR="0069581E">
        <w:rPr>
          <w:rFonts w:ascii="GHEA Grapalat" w:hAnsi="GHEA Grapalat"/>
          <w:i w:val="0"/>
          <w:lang w:val="af-ZA"/>
        </w:rPr>
        <w:t>։</w:t>
      </w:r>
      <w:r w:rsidR="00BF7B25">
        <w:rPr>
          <w:rFonts w:ascii="GHEA Grapalat" w:hAnsi="GHEA Grapalat"/>
          <w:i w:val="0"/>
          <w:lang w:val="hy-AM"/>
        </w:rPr>
        <w:t>00</w:t>
      </w:r>
      <w:r>
        <w:rPr>
          <w:rFonts w:ascii="GHEA Grapalat" w:hAnsi="GHEA Grapalat"/>
          <w:i w:val="0"/>
          <w:lang w:val="af-ZA"/>
        </w:rPr>
        <w:t>-ն</w:t>
      </w:r>
      <w:r w:rsidRPr="00064ADD">
        <w:rPr>
          <w:rFonts w:ascii="GHEA Grapalat" w:hAnsi="GHEA Grapalat"/>
          <w:i w:val="0"/>
          <w:lang w:val="af-ZA"/>
        </w:rPr>
        <w:t xml:space="preserve">: Հայտերը, հայերենից բացի, կարող են ներկայացվել նաև անգլերեն կամ ռուսերեն: </w:t>
      </w:r>
    </w:p>
    <w:p w14:paraId="68160793" w14:textId="29D942E4" w:rsidR="00B41820" w:rsidRDefault="00B41820" w:rsidP="00B41820">
      <w:pPr>
        <w:pStyle w:val="a3"/>
        <w:spacing w:line="240" w:lineRule="auto"/>
        <w:rPr>
          <w:rFonts w:ascii="GHEA Grapalat" w:hAnsi="GHEA Grapalat"/>
          <w:i w:val="0"/>
          <w:lang w:val="af-ZA"/>
        </w:rPr>
      </w:pPr>
      <w:r w:rsidRPr="00A71D81">
        <w:rPr>
          <w:rFonts w:ascii="GHEA Grapalat" w:hAnsi="GHEA Grapalat"/>
          <w:i w:val="0"/>
          <w:lang w:val="af-ZA"/>
        </w:rPr>
        <w:t>Հայտերի բացումը տեղի կունենա</w:t>
      </w:r>
      <w:r w:rsidRPr="00C474D6">
        <w:rPr>
          <w:rFonts w:ascii="GHEA Grapalat" w:hAnsi="GHEA Grapalat"/>
          <w:i w:val="0"/>
          <w:sz w:val="24"/>
          <w:szCs w:val="24"/>
          <w:lang w:val="hy-AM"/>
        </w:rPr>
        <w:t xml:space="preserve"> </w:t>
      </w:r>
      <w:r w:rsidRPr="00C474D6">
        <w:rPr>
          <w:rFonts w:ascii="GHEA Grapalat" w:hAnsi="GHEA Grapalat"/>
          <w:i w:val="0"/>
          <w:lang w:val="hy-AM"/>
        </w:rPr>
        <w:t xml:space="preserve">ՀՀ </w:t>
      </w:r>
      <w:r w:rsidRPr="00C474D6">
        <w:rPr>
          <w:rFonts w:ascii="GHEA Grapalat" w:hAnsi="GHEA Grapalat"/>
          <w:i w:val="0"/>
          <w:lang w:val="af-ZA"/>
        </w:rPr>
        <w:t xml:space="preserve">Արմավիրի մարզ, Փարաքար համայնք, Նաիրի փողոց 42 </w:t>
      </w:r>
      <w:r w:rsidRPr="00A71D81">
        <w:rPr>
          <w:rFonts w:ascii="GHEA Grapalat" w:hAnsi="GHEA Grapalat"/>
          <w:i w:val="0"/>
          <w:lang w:val="af-ZA"/>
        </w:rPr>
        <w:t xml:space="preserve"> հասցեում,   </w:t>
      </w:r>
      <w:r w:rsidR="00BF7B25">
        <w:rPr>
          <w:rFonts w:ascii="GHEA Grapalat" w:hAnsi="GHEA Grapalat"/>
          <w:i w:val="0"/>
          <w:lang w:val="hy-AM"/>
        </w:rPr>
        <w:t xml:space="preserve">2024թ․ փետրվարի 19-ին </w:t>
      </w:r>
      <w:r w:rsidRPr="00F62BFB">
        <w:rPr>
          <w:rFonts w:ascii="GHEA Grapalat" w:hAnsi="GHEA Grapalat"/>
          <w:i w:val="0"/>
          <w:lang w:val="af-ZA"/>
        </w:rPr>
        <w:t xml:space="preserve"> ժ</w:t>
      </w:r>
      <w:r>
        <w:rPr>
          <w:rFonts w:ascii="GHEA Grapalat" w:hAnsi="GHEA Grapalat"/>
          <w:i w:val="0"/>
          <w:lang w:val="af-ZA"/>
        </w:rPr>
        <w:t>ամը 1</w:t>
      </w:r>
      <w:r w:rsidR="00BF7B25">
        <w:rPr>
          <w:rFonts w:ascii="GHEA Grapalat" w:hAnsi="GHEA Grapalat"/>
          <w:i w:val="0"/>
          <w:lang w:val="hy-AM"/>
        </w:rPr>
        <w:t>1։00</w:t>
      </w:r>
      <w:r w:rsidRPr="00936B05">
        <w:rPr>
          <w:rFonts w:ascii="GHEA Grapalat" w:hAnsi="GHEA Grapalat"/>
          <w:i w:val="0"/>
          <w:lang w:val="af-ZA"/>
        </w:rPr>
        <w:t>-ին։</w:t>
      </w:r>
    </w:p>
    <w:p w14:paraId="6D5D5D3C" w14:textId="3FED48DB" w:rsidR="00906B82" w:rsidRPr="00064ADD" w:rsidRDefault="002060BA" w:rsidP="002060BA">
      <w:pPr>
        <w:jc w:val="both"/>
        <w:rPr>
          <w:rFonts w:ascii="GHEA Grapalat" w:hAnsi="GHEA Grapalat"/>
          <w:sz w:val="20"/>
          <w:szCs w:val="20"/>
          <w:lang w:val="hy-AM"/>
        </w:rPr>
      </w:pPr>
      <w:r>
        <w:rPr>
          <w:rFonts w:ascii="GHEA Grapalat" w:hAnsi="GHEA Grapalat"/>
          <w:sz w:val="20"/>
          <w:szCs w:val="20"/>
          <w:lang w:val="hy-AM"/>
        </w:rPr>
        <w:t xml:space="preserve">            </w:t>
      </w:r>
      <w:r w:rsidR="00906B82" w:rsidRPr="00064ADD">
        <w:rPr>
          <w:rFonts w:ascii="GHEA Grapalat" w:hAnsi="GHEA Grapalat"/>
          <w:sz w:val="20"/>
          <w:szCs w:val="20"/>
          <w:lang w:val="af-ZA"/>
        </w:rPr>
        <w:t>Սույն ընթացակարգի վերաբերյալ բողոք</w:t>
      </w:r>
      <w:r w:rsidR="00906B82" w:rsidRPr="00064ADD">
        <w:rPr>
          <w:rFonts w:ascii="GHEA Grapalat" w:hAnsi="GHEA Grapalat"/>
          <w:sz w:val="20"/>
          <w:szCs w:val="20"/>
          <w:lang w:val="hy-AM"/>
        </w:rPr>
        <w:t xml:space="preserve">արկումն իրականացվում է </w:t>
      </w:r>
      <w:r w:rsidR="00906B82" w:rsidRPr="00064ADD">
        <w:rPr>
          <w:rFonts w:ascii="GHEA Grapalat" w:hAnsi="GHEA Grapalat"/>
          <w:sz w:val="16"/>
          <w:szCs w:val="16"/>
          <w:lang w:val="af-ZA"/>
        </w:rPr>
        <w:t xml:space="preserve"> </w:t>
      </w:r>
      <w:r w:rsidR="00906B82" w:rsidRPr="00064ADD">
        <w:rPr>
          <w:rFonts w:ascii="GHEA Grapalat" w:hAnsi="GHEA Grapalat"/>
          <w:sz w:val="20"/>
          <w:szCs w:val="20"/>
          <w:lang w:val="af-ZA"/>
        </w:rPr>
        <w:t>«</w:t>
      </w:r>
      <w:r w:rsidR="00906B82" w:rsidRPr="00064ADD">
        <w:rPr>
          <w:rFonts w:ascii="GHEA Grapalat" w:hAnsi="GHEA Grapalat"/>
          <w:sz w:val="20"/>
          <w:szCs w:val="20"/>
          <w:lang w:val="hy-AM"/>
        </w:rPr>
        <w:t>Գնումների</w:t>
      </w:r>
      <w:r w:rsidR="00906B82" w:rsidRPr="00064ADD">
        <w:rPr>
          <w:rFonts w:ascii="GHEA Grapalat" w:hAnsi="GHEA Grapalat"/>
          <w:sz w:val="20"/>
          <w:szCs w:val="20"/>
          <w:lang w:val="af-ZA"/>
        </w:rPr>
        <w:t xml:space="preserve"> </w:t>
      </w:r>
      <w:r w:rsidR="00906B82" w:rsidRPr="00064ADD">
        <w:rPr>
          <w:rFonts w:ascii="GHEA Grapalat" w:hAnsi="GHEA Grapalat"/>
          <w:sz w:val="20"/>
          <w:szCs w:val="20"/>
          <w:lang w:val="hy-AM"/>
        </w:rPr>
        <w:t>մասին</w:t>
      </w:r>
      <w:r w:rsidR="00906B82" w:rsidRPr="00064ADD">
        <w:rPr>
          <w:rFonts w:ascii="GHEA Grapalat" w:hAnsi="GHEA Grapalat"/>
          <w:sz w:val="20"/>
          <w:szCs w:val="20"/>
          <w:lang w:val="af-ZA"/>
        </w:rPr>
        <w:t>»</w:t>
      </w:r>
      <w:r w:rsidR="00906B82" w:rsidRPr="00064ADD">
        <w:rPr>
          <w:rFonts w:ascii="GHEA Grapalat" w:hAnsi="GHEA Grapalat"/>
          <w:sz w:val="20"/>
          <w:szCs w:val="20"/>
          <w:lang w:val="hy-AM"/>
        </w:rPr>
        <w:t xml:space="preserve"> ՀՀ</w:t>
      </w:r>
      <w:r w:rsidR="00906B82" w:rsidRPr="00064ADD">
        <w:rPr>
          <w:rFonts w:ascii="GHEA Grapalat" w:hAnsi="GHEA Grapalat"/>
          <w:sz w:val="20"/>
          <w:szCs w:val="20"/>
          <w:lang w:val="af-ZA"/>
        </w:rPr>
        <w:t xml:space="preserve"> </w:t>
      </w:r>
      <w:r w:rsidR="00906B82" w:rsidRPr="00064ADD">
        <w:rPr>
          <w:rFonts w:ascii="GHEA Grapalat" w:hAnsi="GHEA Grapalat"/>
          <w:sz w:val="20"/>
          <w:szCs w:val="20"/>
          <w:lang w:val="hy-AM"/>
        </w:rPr>
        <w:t>օրենքով</w:t>
      </w:r>
      <w:r w:rsidR="00906B82" w:rsidRPr="00064ADD">
        <w:rPr>
          <w:rFonts w:ascii="GHEA Grapalat" w:hAnsi="GHEA Grapalat"/>
          <w:sz w:val="20"/>
          <w:szCs w:val="20"/>
          <w:lang w:val="af-ZA"/>
        </w:rPr>
        <w:t xml:space="preserve"> </w:t>
      </w:r>
      <w:r w:rsidR="00906B82" w:rsidRPr="00064ADD">
        <w:rPr>
          <w:rFonts w:ascii="GHEA Grapalat" w:hAnsi="GHEA Grapalat"/>
          <w:sz w:val="20"/>
          <w:szCs w:val="20"/>
          <w:lang w:val="hy-AM"/>
        </w:rPr>
        <w:t>և</w:t>
      </w:r>
      <w:r w:rsidR="00906B82" w:rsidRPr="00064ADD">
        <w:rPr>
          <w:rFonts w:ascii="GHEA Grapalat" w:hAnsi="GHEA Grapalat"/>
          <w:sz w:val="20"/>
          <w:szCs w:val="20"/>
          <w:lang w:val="af-ZA"/>
        </w:rPr>
        <w:t xml:space="preserve"> </w:t>
      </w:r>
      <w:r w:rsidR="00906B82" w:rsidRPr="00064ADD">
        <w:rPr>
          <w:rFonts w:ascii="GHEA Grapalat" w:hAnsi="GHEA Grapalat"/>
          <w:sz w:val="20"/>
          <w:szCs w:val="20"/>
          <w:lang w:val="hy-AM"/>
        </w:rPr>
        <w:t>ՀՀ քաղաքացիական դատավարության օրենսգրքով սահմանված կարգով։</w:t>
      </w:r>
    </w:p>
    <w:p w14:paraId="649E1DC8" w14:textId="21095883" w:rsidR="00754697" w:rsidRPr="003117AD" w:rsidRDefault="00754697" w:rsidP="00EF3662">
      <w:pPr>
        <w:pStyle w:val="a3"/>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գնահատող հանձնաժողովի քարտուղար</w:t>
      </w:r>
      <w:r w:rsidRPr="00064ADD">
        <w:rPr>
          <w:rFonts w:ascii="GHEA Grapalat" w:hAnsi="GHEA Grapalat"/>
          <w:i w:val="0"/>
          <w:lang w:val="af-ZA"/>
        </w:rPr>
        <w:t>`</w:t>
      </w:r>
      <w:r w:rsidR="003117AD">
        <w:rPr>
          <w:rFonts w:ascii="GHEA Grapalat" w:hAnsi="GHEA Grapalat"/>
          <w:i w:val="0"/>
          <w:lang w:val="hy-AM"/>
        </w:rPr>
        <w:t xml:space="preserve"> </w:t>
      </w:r>
      <w:r w:rsidR="003117AD" w:rsidRPr="003117AD">
        <w:rPr>
          <w:rFonts w:ascii="GHEA Grapalat" w:hAnsi="GHEA Grapalat"/>
          <w:i w:val="0"/>
          <w:lang w:val="af-ZA"/>
        </w:rPr>
        <w:t>Ն</w:t>
      </w:r>
      <w:r w:rsidR="003117AD" w:rsidRPr="003117AD">
        <w:rPr>
          <w:rFonts w:ascii="Cambria Math" w:hAnsi="Cambria Math" w:cs="Cambria Math"/>
          <w:i w:val="0"/>
          <w:lang w:val="af-ZA"/>
        </w:rPr>
        <w:t>․</w:t>
      </w:r>
      <w:r w:rsidR="003117AD" w:rsidRPr="003117AD">
        <w:rPr>
          <w:rFonts w:ascii="GHEA Grapalat" w:hAnsi="GHEA Grapalat"/>
          <w:i w:val="0"/>
          <w:lang w:val="af-ZA"/>
        </w:rPr>
        <w:t xml:space="preserve"> </w:t>
      </w:r>
      <w:r w:rsidR="003117AD" w:rsidRPr="003117AD">
        <w:rPr>
          <w:rFonts w:ascii="GHEA Grapalat" w:hAnsi="GHEA Grapalat" w:cs="GHEA Grapalat"/>
          <w:i w:val="0"/>
          <w:lang w:val="af-ZA"/>
        </w:rPr>
        <w:t>Տիգրան</w:t>
      </w:r>
      <w:r w:rsidR="003117AD" w:rsidRPr="003117AD">
        <w:rPr>
          <w:rFonts w:ascii="GHEA Grapalat" w:hAnsi="GHEA Grapalat"/>
          <w:i w:val="0"/>
          <w:lang w:val="af-ZA"/>
        </w:rPr>
        <w:t>յանին</w:t>
      </w:r>
      <w:r w:rsidR="003117AD">
        <w:rPr>
          <w:rFonts w:ascii="GHEA Grapalat" w:hAnsi="GHEA Grapalat"/>
          <w:i w:val="0"/>
          <w:lang w:val="hy-AM"/>
        </w:rPr>
        <w:t>։</w:t>
      </w:r>
    </w:p>
    <w:p w14:paraId="20E95C9F" w14:textId="48AB50B1" w:rsidR="009F18D0" w:rsidRPr="00064ADD" w:rsidRDefault="009F18D0"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p>
    <w:p w14:paraId="7C9578D2" w14:textId="73D944D6" w:rsidR="003117AD" w:rsidRDefault="003117AD" w:rsidP="003117AD">
      <w:pPr>
        <w:pStyle w:val="a3"/>
        <w:spacing w:line="240" w:lineRule="auto"/>
        <w:jc w:val="center"/>
        <w:rPr>
          <w:rFonts w:ascii="GHEA Grapalat" w:hAnsi="GHEA Grapalat"/>
          <w:i w:val="0"/>
          <w:lang w:val="af-ZA"/>
        </w:rPr>
      </w:pPr>
    </w:p>
    <w:p w14:paraId="339306DF" w14:textId="2CE20F58" w:rsidR="00754697" w:rsidRPr="003117AD" w:rsidRDefault="00754697" w:rsidP="003117AD">
      <w:pPr>
        <w:pStyle w:val="a3"/>
        <w:spacing w:line="240" w:lineRule="auto"/>
        <w:jc w:val="center"/>
        <w:rPr>
          <w:rFonts w:ascii="GHEA Grapalat" w:hAnsi="GHEA Grapalat"/>
          <w:i w:val="0"/>
          <w:lang w:val="hy-AM"/>
        </w:rPr>
      </w:pPr>
      <w:r w:rsidRPr="003117AD">
        <w:rPr>
          <w:rFonts w:ascii="GHEA Grapalat" w:hAnsi="GHEA Grapalat"/>
          <w:i w:val="0"/>
          <w:lang w:val="af-ZA"/>
        </w:rPr>
        <w:t>Հեռախոս</w:t>
      </w:r>
      <w:r w:rsidR="009F18D0" w:rsidRPr="003117AD">
        <w:rPr>
          <w:rFonts w:ascii="GHEA Grapalat" w:hAnsi="GHEA Grapalat"/>
          <w:i w:val="0"/>
          <w:lang w:val="af-ZA"/>
        </w:rPr>
        <w:t xml:space="preserve"> </w:t>
      </w:r>
      <w:r w:rsidR="00AF4DC9">
        <w:rPr>
          <w:rFonts w:ascii="GHEA Grapalat" w:hAnsi="GHEA Grapalat"/>
          <w:i w:val="0"/>
          <w:lang w:val="hy-AM"/>
        </w:rPr>
        <w:t>077</w:t>
      </w:r>
      <w:r w:rsidR="003117AD" w:rsidRPr="003117AD">
        <w:rPr>
          <w:rFonts w:ascii="GHEA Grapalat" w:hAnsi="GHEA Grapalat"/>
          <w:i w:val="0"/>
          <w:lang w:val="hy-AM"/>
        </w:rPr>
        <w:t xml:space="preserve"> 9</w:t>
      </w:r>
      <w:r w:rsidR="00AF4DC9">
        <w:rPr>
          <w:rFonts w:ascii="GHEA Grapalat" w:hAnsi="GHEA Grapalat"/>
          <w:i w:val="0"/>
          <w:lang w:val="hy-AM"/>
        </w:rPr>
        <w:t>1</w:t>
      </w:r>
      <w:r w:rsidR="003117AD" w:rsidRPr="003117AD">
        <w:rPr>
          <w:rFonts w:ascii="GHEA Grapalat" w:hAnsi="GHEA Grapalat"/>
          <w:i w:val="0"/>
          <w:lang w:val="hy-AM"/>
        </w:rPr>
        <w:t>-9</w:t>
      </w:r>
      <w:r w:rsidR="00AF4DC9">
        <w:rPr>
          <w:rFonts w:ascii="GHEA Grapalat" w:hAnsi="GHEA Grapalat"/>
          <w:i w:val="0"/>
          <w:lang w:val="hy-AM"/>
        </w:rPr>
        <w:t>8-80</w:t>
      </w:r>
    </w:p>
    <w:p w14:paraId="2A7B5AF3" w14:textId="77777777" w:rsidR="004E2FC6" w:rsidRPr="003117AD" w:rsidRDefault="004E2FC6" w:rsidP="003117AD">
      <w:pPr>
        <w:pStyle w:val="a3"/>
        <w:spacing w:line="240" w:lineRule="auto"/>
        <w:jc w:val="center"/>
        <w:rPr>
          <w:rFonts w:ascii="GHEA Grapalat" w:hAnsi="GHEA Grapalat"/>
          <w:i w:val="0"/>
          <w:lang w:val="af-ZA"/>
        </w:rPr>
      </w:pPr>
    </w:p>
    <w:p w14:paraId="595CF01F" w14:textId="7132ABCB" w:rsidR="00754697" w:rsidRPr="003117AD" w:rsidRDefault="00754697" w:rsidP="003117AD">
      <w:pPr>
        <w:pStyle w:val="a3"/>
        <w:spacing w:line="240" w:lineRule="auto"/>
        <w:jc w:val="center"/>
        <w:rPr>
          <w:rFonts w:ascii="GHEA Grapalat" w:hAnsi="GHEA Grapalat"/>
          <w:i w:val="0"/>
          <w:lang w:val="af-ZA"/>
        </w:rPr>
      </w:pPr>
      <w:r w:rsidRPr="003117AD">
        <w:rPr>
          <w:rFonts w:ascii="GHEA Grapalat" w:hAnsi="GHEA Grapalat"/>
          <w:i w:val="0"/>
          <w:lang w:val="af-ZA"/>
        </w:rPr>
        <w:t>Էլ.</w:t>
      </w:r>
      <w:r w:rsidR="009F18D0" w:rsidRPr="003117AD">
        <w:rPr>
          <w:rFonts w:ascii="GHEA Grapalat" w:hAnsi="GHEA Grapalat"/>
          <w:i w:val="0"/>
          <w:lang w:val="af-ZA"/>
        </w:rPr>
        <w:t xml:space="preserve"> </w:t>
      </w:r>
      <w:r w:rsidRPr="003117AD">
        <w:rPr>
          <w:rFonts w:ascii="GHEA Grapalat" w:hAnsi="GHEA Grapalat"/>
          <w:i w:val="0"/>
          <w:lang w:val="af-ZA"/>
        </w:rPr>
        <w:t>փոստ</w:t>
      </w:r>
      <w:r w:rsidR="009F18D0" w:rsidRPr="003117AD">
        <w:rPr>
          <w:rFonts w:ascii="GHEA Grapalat" w:hAnsi="GHEA Grapalat"/>
          <w:i w:val="0"/>
          <w:lang w:val="af-ZA"/>
        </w:rPr>
        <w:t xml:space="preserve"> </w:t>
      </w:r>
      <w:r w:rsidR="003117AD" w:rsidRPr="003117AD">
        <w:rPr>
          <w:rFonts w:ascii="GHEA Grapalat" w:hAnsi="GHEA Grapalat"/>
          <w:i w:val="0"/>
          <w:lang w:val="af-ZA"/>
        </w:rPr>
        <w:t>info.garikllc@mail.ru</w:t>
      </w:r>
    </w:p>
    <w:p w14:paraId="702669F6" w14:textId="77777777" w:rsidR="009F18D0" w:rsidRPr="00064ADD" w:rsidRDefault="009F18D0" w:rsidP="003117AD">
      <w:pPr>
        <w:pStyle w:val="a3"/>
        <w:spacing w:line="240" w:lineRule="auto"/>
        <w:jc w:val="center"/>
        <w:rPr>
          <w:rFonts w:ascii="GHEA Grapalat" w:hAnsi="GHEA Grapalat"/>
          <w:i w:val="0"/>
          <w:lang w:val="af-ZA"/>
        </w:rPr>
      </w:pPr>
    </w:p>
    <w:p w14:paraId="60E38718" w14:textId="5C6FEC3B" w:rsidR="00B41820" w:rsidRPr="003117AD" w:rsidRDefault="00754697" w:rsidP="00B41820">
      <w:pPr>
        <w:pStyle w:val="a3"/>
        <w:spacing w:line="240" w:lineRule="auto"/>
        <w:ind w:firstLine="0"/>
        <w:jc w:val="center"/>
        <w:rPr>
          <w:rFonts w:ascii="GHEA Grapalat" w:hAnsi="GHEA Grapalat"/>
          <w:i w:val="0"/>
          <w:lang w:val="af-ZA"/>
        </w:rPr>
      </w:pPr>
      <w:r w:rsidRPr="00064ADD">
        <w:rPr>
          <w:rFonts w:ascii="GHEA Grapalat" w:hAnsi="GHEA Grapalat"/>
          <w:i w:val="0"/>
          <w:lang w:val="af-ZA"/>
        </w:rPr>
        <w:t>Պատվիրատու</w:t>
      </w:r>
      <w:r w:rsidR="003117AD">
        <w:rPr>
          <w:rFonts w:ascii="GHEA Grapalat" w:hAnsi="GHEA Grapalat"/>
          <w:i w:val="0"/>
          <w:lang w:val="hy-AM"/>
        </w:rPr>
        <w:t>՝</w:t>
      </w:r>
      <w:r w:rsidR="009F18D0" w:rsidRPr="00064ADD">
        <w:rPr>
          <w:rFonts w:ascii="GHEA Grapalat" w:hAnsi="GHEA Grapalat"/>
          <w:i w:val="0"/>
          <w:lang w:val="af-ZA"/>
        </w:rPr>
        <w:t xml:space="preserve"> </w:t>
      </w:r>
      <w:r w:rsidR="00AF4DC9">
        <w:rPr>
          <w:rFonts w:ascii="GHEA Grapalat" w:hAnsi="GHEA Grapalat"/>
          <w:i w:val="0"/>
          <w:lang w:val="af-ZA"/>
        </w:rPr>
        <w:t>Փարաքար</w:t>
      </w:r>
      <w:r w:rsidR="00AF4DC9">
        <w:rPr>
          <w:rFonts w:ascii="GHEA Grapalat" w:hAnsi="GHEA Grapalat"/>
          <w:i w:val="0"/>
          <w:lang w:val="hy-AM"/>
        </w:rPr>
        <w:t>ի</w:t>
      </w:r>
      <w:r w:rsidR="00AF4DC9">
        <w:rPr>
          <w:rFonts w:ascii="GHEA Grapalat" w:hAnsi="GHEA Grapalat"/>
          <w:i w:val="0"/>
          <w:lang w:val="af-ZA"/>
        </w:rPr>
        <w:t xml:space="preserve"> համայնքապետարան</w:t>
      </w:r>
    </w:p>
    <w:p w14:paraId="12B65B1F" w14:textId="467DBDB4" w:rsidR="0094528D" w:rsidRPr="00923BB4" w:rsidRDefault="0094528D" w:rsidP="0094528D">
      <w:pPr>
        <w:pStyle w:val="a3"/>
        <w:spacing w:line="240" w:lineRule="auto"/>
        <w:ind w:firstLine="0"/>
        <w:jc w:val="center"/>
        <w:rPr>
          <w:rFonts w:ascii="GHEA Grapalat" w:hAnsi="GHEA Grapalat"/>
          <w:i w:val="0"/>
          <w:u w:val="single"/>
          <w:lang w:val="hy-AM"/>
        </w:rPr>
      </w:pPr>
    </w:p>
    <w:p w14:paraId="2398EE57" w14:textId="78D26939" w:rsidR="009F18D0" w:rsidRPr="003117AD" w:rsidRDefault="009F18D0" w:rsidP="003117AD">
      <w:pPr>
        <w:pStyle w:val="a3"/>
        <w:spacing w:line="240" w:lineRule="auto"/>
        <w:ind w:firstLine="0"/>
        <w:jc w:val="center"/>
        <w:rPr>
          <w:rFonts w:ascii="GHEA Grapalat" w:hAnsi="GHEA Grapalat"/>
          <w:i w:val="0"/>
          <w:lang w:val="af-ZA"/>
        </w:rPr>
      </w:pPr>
    </w:p>
    <w:p w14:paraId="3CFC44B1" w14:textId="77777777" w:rsidR="00754697" w:rsidRPr="00064ADD" w:rsidRDefault="00754697" w:rsidP="00EF3662">
      <w:pPr>
        <w:pStyle w:val="31"/>
        <w:spacing w:after="240" w:line="240" w:lineRule="auto"/>
        <w:ind w:firstLine="709"/>
        <w:rPr>
          <w:rFonts w:ascii="GHEA Grapalat" w:hAnsi="GHEA Grapalat" w:cs="Sylfaen"/>
          <w:b/>
          <w:lang w:val="es-ES"/>
        </w:rPr>
      </w:pPr>
    </w:p>
    <w:p w14:paraId="34E3FFE9" w14:textId="77777777" w:rsidR="00754697" w:rsidRPr="00064ADD" w:rsidRDefault="00754697" w:rsidP="00EF3662">
      <w:pPr>
        <w:pStyle w:val="a3"/>
        <w:spacing w:line="240" w:lineRule="auto"/>
        <w:ind w:left="1404"/>
        <w:rPr>
          <w:rFonts w:ascii="GHEA Grapalat" w:hAnsi="GHEA Grapalat"/>
          <w:i w:val="0"/>
          <w:lang w:val="af-ZA"/>
        </w:rPr>
      </w:pPr>
    </w:p>
    <w:p w14:paraId="29DD5DAB" w14:textId="77777777" w:rsidR="00A12C95" w:rsidRPr="00064ADD" w:rsidRDefault="00A12C95" w:rsidP="00EF3662">
      <w:pPr>
        <w:pStyle w:val="a3"/>
        <w:spacing w:line="240" w:lineRule="auto"/>
        <w:ind w:left="1404"/>
        <w:rPr>
          <w:rFonts w:ascii="GHEA Grapalat" w:hAnsi="GHEA Grapalat"/>
          <w:i w:val="0"/>
          <w:lang w:val="af-ZA"/>
        </w:rPr>
      </w:pPr>
    </w:p>
    <w:p w14:paraId="2C5F42A9" w14:textId="77777777" w:rsidR="00055CC2" w:rsidRPr="00064ADD" w:rsidRDefault="00055CC2" w:rsidP="00EF3662">
      <w:pPr>
        <w:pStyle w:val="aa"/>
        <w:ind w:right="-7" w:firstLine="567"/>
        <w:jc w:val="right"/>
        <w:rPr>
          <w:rFonts w:ascii="GHEA Grapalat" w:hAnsi="GHEA Grapalat" w:cs="Sylfaen"/>
          <w:i/>
          <w:sz w:val="22"/>
          <w:lang w:val="af-ZA"/>
        </w:rPr>
      </w:pPr>
    </w:p>
    <w:p w14:paraId="5D8D298E" w14:textId="77777777" w:rsidR="00055CC2" w:rsidRDefault="00055CC2" w:rsidP="00EF3662">
      <w:pPr>
        <w:pStyle w:val="aa"/>
        <w:ind w:right="-7" w:firstLine="567"/>
        <w:jc w:val="right"/>
        <w:rPr>
          <w:rFonts w:ascii="GHEA Grapalat" w:hAnsi="GHEA Grapalat" w:cs="Sylfaen"/>
          <w:i/>
          <w:sz w:val="22"/>
          <w:lang w:val="af-ZA"/>
        </w:rPr>
      </w:pPr>
    </w:p>
    <w:p w14:paraId="49D893A6" w14:textId="77777777" w:rsidR="00DD1762" w:rsidRDefault="00DD1762" w:rsidP="00EF3662">
      <w:pPr>
        <w:pStyle w:val="aa"/>
        <w:ind w:right="-7" w:firstLine="567"/>
        <w:jc w:val="right"/>
        <w:rPr>
          <w:rFonts w:ascii="GHEA Grapalat" w:hAnsi="GHEA Grapalat" w:cs="Sylfaen"/>
          <w:i/>
          <w:sz w:val="22"/>
          <w:lang w:val="af-ZA"/>
        </w:rPr>
      </w:pPr>
    </w:p>
    <w:p w14:paraId="14A53441" w14:textId="77777777" w:rsidR="00DD1762" w:rsidRPr="00064ADD" w:rsidRDefault="00DD1762" w:rsidP="00EF3662">
      <w:pPr>
        <w:pStyle w:val="aa"/>
        <w:ind w:right="-7" w:firstLine="567"/>
        <w:jc w:val="right"/>
        <w:rPr>
          <w:rFonts w:ascii="GHEA Grapalat" w:hAnsi="GHEA Grapalat" w:cs="Sylfaen"/>
          <w:i/>
          <w:sz w:val="22"/>
          <w:lang w:val="af-ZA"/>
        </w:rPr>
      </w:pPr>
    </w:p>
    <w:p w14:paraId="0B801677" w14:textId="77777777" w:rsidR="00055CC2" w:rsidRPr="00064ADD" w:rsidRDefault="00055CC2" w:rsidP="00EF3662">
      <w:pPr>
        <w:pStyle w:val="aa"/>
        <w:ind w:right="-7" w:firstLine="567"/>
        <w:jc w:val="right"/>
        <w:rPr>
          <w:rFonts w:ascii="GHEA Grapalat" w:hAnsi="GHEA Grapalat" w:cs="Sylfaen"/>
          <w:i/>
          <w:sz w:val="22"/>
          <w:lang w:val="af-ZA"/>
        </w:rPr>
      </w:pPr>
    </w:p>
    <w:p w14:paraId="18086B20" w14:textId="77777777" w:rsidR="003A68B7" w:rsidRDefault="00A77245" w:rsidP="00A77245">
      <w:pPr>
        <w:pStyle w:val="aa"/>
        <w:spacing w:after="0"/>
        <w:rPr>
          <w:rFonts w:ascii="GHEA Grapalat" w:hAnsi="GHEA Grapalat" w:cs="Sylfaen"/>
          <w:sz w:val="20"/>
          <w:szCs w:val="20"/>
          <w:lang w:val="hy-AM"/>
        </w:rPr>
      </w:pPr>
      <w:r>
        <w:rPr>
          <w:rFonts w:ascii="GHEA Grapalat" w:hAnsi="GHEA Grapalat" w:cs="Sylfaen"/>
          <w:sz w:val="20"/>
          <w:szCs w:val="20"/>
          <w:lang w:val="hy-AM"/>
        </w:rPr>
        <w:t xml:space="preserve">                                                                                                                                               </w:t>
      </w:r>
    </w:p>
    <w:p w14:paraId="7B5E619C" w14:textId="160276E8" w:rsidR="002060BA" w:rsidRDefault="00A77245" w:rsidP="00A77245">
      <w:pPr>
        <w:pStyle w:val="aa"/>
        <w:spacing w:after="0"/>
        <w:rPr>
          <w:rFonts w:ascii="GHEA Grapalat" w:hAnsi="GHEA Grapalat" w:cs="Sylfaen"/>
          <w:sz w:val="20"/>
          <w:szCs w:val="20"/>
          <w:lang w:val="hy-AM"/>
        </w:rPr>
      </w:pPr>
      <w:r>
        <w:rPr>
          <w:rFonts w:ascii="GHEA Grapalat" w:hAnsi="GHEA Grapalat" w:cs="Sylfaen"/>
          <w:sz w:val="20"/>
          <w:szCs w:val="20"/>
          <w:lang w:val="hy-AM"/>
        </w:rPr>
        <w:t xml:space="preserve">   </w:t>
      </w:r>
    </w:p>
    <w:p w14:paraId="12CDE128" w14:textId="2C052A72" w:rsidR="00096865" w:rsidRPr="00064ADD" w:rsidRDefault="002060BA" w:rsidP="00A77245">
      <w:pPr>
        <w:pStyle w:val="aa"/>
        <w:spacing w:after="0"/>
        <w:rPr>
          <w:rFonts w:ascii="GHEA Grapalat" w:hAnsi="GHEA Grapalat" w:cs="Sylfaen"/>
          <w:i/>
          <w:sz w:val="20"/>
          <w:szCs w:val="20"/>
          <w:lang w:val="af-ZA"/>
        </w:rPr>
      </w:pPr>
      <w:r>
        <w:rPr>
          <w:rFonts w:ascii="GHEA Grapalat" w:hAnsi="GHEA Grapalat" w:cs="Sylfaen"/>
          <w:sz w:val="20"/>
          <w:szCs w:val="20"/>
          <w:lang w:val="hy-AM"/>
        </w:rPr>
        <w:t xml:space="preserve">                                                                                                                                                 </w:t>
      </w:r>
      <w:r w:rsidR="00096865" w:rsidRPr="002060BA">
        <w:rPr>
          <w:rFonts w:ascii="GHEA Grapalat" w:hAnsi="GHEA Grapalat" w:cs="Sylfaen"/>
          <w:i/>
          <w:sz w:val="20"/>
          <w:szCs w:val="20"/>
          <w:lang w:val="hy-AM"/>
        </w:rPr>
        <w:t>Հաստատված</w:t>
      </w:r>
      <w:r w:rsidR="00096865" w:rsidRPr="00064ADD">
        <w:rPr>
          <w:rFonts w:ascii="GHEA Grapalat" w:hAnsi="GHEA Grapalat" w:cs="Times Armenian"/>
          <w:i/>
          <w:sz w:val="20"/>
          <w:szCs w:val="20"/>
          <w:lang w:val="af-ZA"/>
        </w:rPr>
        <w:t xml:space="preserve"> </w:t>
      </w:r>
      <w:r w:rsidR="00096865" w:rsidRPr="002060BA">
        <w:rPr>
          <w:rFonts w:ascii="GHEA Grapalat" w:hAnsi="GHEA Grapalat" w:cs="Sylfaen"/>
          <w:i/>
          <w:sz w:val="20"/>
          <w:szCs w:val="20"/>
          <w:lang w:val="hy-AM"/>
        </w:rPr>
        <w:t>է</w:t>
      </w:r>
    </w:p>
    <w:p w14:paraId="7F4382B6" w14:textId="486D5CBE" w:rsidR="00096865" w:rsidRPr="00064ADD" w:rsidRDefault="00451107" w:rsidP="00EF3662">
      <w:pPr>
        <w:pStyle w:val="aa"/>
        <w:spacing w:after="0"/>
        <w:ind w:firstLine="567"/>
        <w:jc w:val="right"/>
        <w:rPr>
          <w:rFonts w:ascii="GHEA Grapalat" w:hAnsi="GHEA Grapalat" w:cs="Sylfaen"/>
          <w:i/>
          <w:sz w:val="20"/>
          <w:szCs w:val="20"/>
          <w:lang w:val="af-ZA"/>
        </w:rPr>
      </w:pPr>
      <w:r w:rsidRPr="00DF4927">
        <w:rPr>
          <w:rFonts w:ascii="GHEA Grapalat" w:hAnsi="GHEA Grapalat"/>
          <w:sz w:val="20"/>
          <w:szCs w:val="20"/>
          <w:lang w:val="af-ZA"/>
        </w:rPr>
        <w:t>«</w:t>
      </w:r>
      <w:r w:rsidR="00BF7B25">
        <w:rPr>
          <w:rFonts w:ascii="GHEA Grapalat" w:hAnsi="GHEA Grapalat"/>
          <w:sz w:val="20"/>
          <w:szCs w:val="20"/>
          <w:lang w:val="af-ZA"/>
        </w:rPr>
        <w:t>ԱՄՓՀ-ԲՄԾՁԲ-04/24</w:t>
      </w:r>
      <w:r>
        <w:rPr>
          <w:rFonts w:ascii="GHEA Grapalat" w:hAnsi="GHEA Grapalat"/>
          <w:sz w:val="20"/>
          <w:szCs w:val="20"/>
          <w:lang w:val="hy-AM"/>
        </w:rPr>
        <w:t xml:space="preserve">» </w:t>
      </w:r>
      <w:r w:rsidR="00096865" w:rsidRPr="003117AD">
        <w:rPr>
          <w:rFonts w:ascii="GHEA Grapalat" w:hAnsi="GHEA Grapalat" w:cs="Times Armenian"/>
          <w:i/>
          <w:sz w:val="20"/>
          <w:szCs w:val="20"/>
          <w:lang w:val="af-ZA"/>
        </w:rPr>
        <w:t>ծա</w:t>
      </w:r>
      <w:r w:rsidR="00096865" w:rsidRPr="002060BA">
        <w:rPr>
          <w:rFonts w:ascii="GHEA Grapalat" w:hAnsi="GHEA Grapalat" w:cs="Sylfaen"/>
          <w:i/>
          <w:sz w:val="20"/>
          <w:szCs w:val="20"/>
          <w:lang w:val="hy-AM"/>
        </w:rPr>
        <w:t>ծկա</w:t>
      </w:r>
      <w:r w:rsidR="00096865" w:rsidRPr="002060BA">
        <w:rPr>
          <w:rFonts w:ascii="GHEA Grapalat" w:hAnsi="GHEA Grapalat" w:cs="Times Armenian"/>
          <w:i/>
          <w:sz w:val="20"/>
          <w:szCs w:val="20"/>
          <w:lang w:val="hy-AM"/>
        </w:rPr>
        <w:t>գ</w:t>
      </w:r>
      <w:r w:rsidR="00096865" w:rsidRPr="002060BA">
        <w:rPr>
          <w:rFonts w:ascii="GHEA Grapalat" w:hAnsi="GHEA Grapalat" w:cs="Sylfaen"/>
          <w:i/>
          <w:sz w:val="20"/>
          <w:szCs w:val="20"/>
          <w:lang w:val="hy-AM"/>
        </w:rPr>
        <w:t>րով</w:t>
      </w:r>
      <w:r w:rsidR="00096865" w:rsidRPr="00064ADD">
        <w:rPr>
          <w:rFonts w:ascii="GHEA Grapalat" w:hAnsi="GHEA Grapalat" w:cs="Times Armenian"/>
          <w:i/>
          <w:sz w:val="20"/>
          <w:szCs w:val="20"/>
          <w:lang w:val="af-ZA"/>
        </w:rPr>
        <w:t xml:space="preserve"> </w:t>
      </w:r>
    </w:p>
    <w:p w14:paraId="5BFA6F62" w14:textId="7726C0C0" w:rsidR="00096865" w:rsidRPr="00064ADD" w:rsidRDefault="00F82D81"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ԲԱՑ ՄՐՑՈՒՅԹԻ</w:t>
      </w:r>
      <w:r w:rsidR="003117AD" w:rsidRPr="003117AD">
        <w:rPr>
          <w:rFonts w:ascii="GHEA Grapalat" w:hAnsi="GHEA Grapalat" w:cs="Sylfaen"/>
          <w:i/>
          <w:sz w:val="20"/>
          <w:szCs w:val="20"/>
          <w:lang w:val="af-ZA"/>
        </w:rPr>
        <w:t xml:space="preserve"> </w:t>
      </w:r>
      <w:r w:rsidR="00096865" w:rsidRPr="00064ADD">
        <w:rPr>
          <w:rFonts w:ascii="GHEA Grapalat" w:hAnsi="GHEA Grapalat" w:cs="Times Armenian"/>
          <w:i/>
          <w:sz w:val="20"/>
          <w:szCs w:val="20"/>
          <w:lang w:val="af-ZA"/>
        </w:rPr>
        <w:t xml:space="preserve"> </w:t>
      </w:r>
      <w:r w:rsidR="00EE5855" w:rsidRPr="00064ADD">
        <w:rPr>
          <w:rFonts w:ascii="GHEA Grapalat" w:hAnsi="GHEA Grapalat" w:cs="Times Armenian"/>
          <w:i/>
          <w:sz w:val="20"/>
          <w:szCs w:val="20"/>
          <w:lang w:val="af-ZA"/>
        </w:rPr>
        <w:t xml:space="preserve">գնահատող </w:t>
      </w:r>
      <w:r w:rsidR="00096865" w:rsidRPr="006C0D77">
        <w:rPr>
          <w:rFonts w:ascii="GHEA Grapalat" w:hAnsi="GHEA Grapalat" w:cs="Sylfaen"/>
          <w:i/>
          <w:sz w:val="20"/>
          <w:szCs w:val="20"/>
          <w:lang w:val="hy-AM"/>
        </w:rPr>
        <w:t>հանձնաժողովի</w:t>
      </w:r>
    </w:p>
    <w:p w14:paraId="318FF8C4" w14:textId="2A7BD6AB" w:rsidR="00096865" w:rsidRPr="00064ADD" w:rsidRDefault="003117AD" w:rsidP="00EF3662">
      <w:pPr>
        <w:pStyle w:val="aa"/>
        <w:spacing w:after="0"/>
        <w:ind w:firstLine="567"/>
        <w:jc w:val="right"/>
        <w:rPr>
          <w:rFonts w:ascii="GHEA Grapalat" w:hAnsi="GHEA Grapalat"/>
          <w:i/>
          <w:sz w:val="20"/>
          <w:szCs w:val="20"/>
          <w:lang w:val="af-ZA"/>
        </w:rPr>
      </w:pPr>
      <w:r>
        <w:rPr>
          <w:rFonts w:ascii="GHEA Grapalat" w:hAnsi="GHEA Grapalat" w:cs="Sylfaen"/>
          <w:i/>
          <w:sz w:val="20"/>
          <w:szCs w:val="20"/>
          <w:lang w:val="af-ZA"/>
        </w:rPr>
        <w:t xml:space="preserve"> 202</w:t>
      </w:r>
      <w:r w:rsidR="00BF7B25">
        <w:rPr>
          <w:rFonts w:ascii="GHEA Grapalat" w:hAnsi="GHEA Grapalat" w:cs="Sylfaen"/>
          <w:i/>
          <w:sz w:val="20"/>
          <w:szCs w:val="20"/>
          <w:lang w:val="hy-AM"/>
        </w:rPr>
        <w:t>4</w:t>
      </w:r>
      <w:r w:rsidR="00096865" w:rsidRPr="00064ADD">
        <w:rPr>
          <w:rFonts w:ascii="GHEA Grapalat" w:hAnsi="GHEA Grapalat" w:cs="Sylfaen"/>
          <w:i/>
          <w:sz w:val="20"/>
          <w:szCs w:val="20"/>
        </w:rPr>
        <w:t>թ</w:t>
      </w:r>
      <w:r w:rsidR="00096865" w:rsidRPr="00064ADD">
        <w:rPr>
          <w:rFonts w:ascii="GHEA Grapalat" w:hAnsi="GHEA Grapalat" w:cs="Times Armenian"/>
          <w:i/>
          <w:sz w:val="20"/>
          <w:szCs w:val="20"/>
          <w:lang w:val="af-ZA"/>
        </w:rPr>
        <w:t>.</w:t>
      </w:r>
      <w:r w:rsidR="00727F4F">
        <w:rPr>
          <w:rFonts w:ascii="GHEA Grapalat" w:hAnsi="GHEA Grapalat" w:cs="Times Armenian"/>
          <w:i/>
          <w:sz w:val="20"/>
          <w:szCs w:val="20"/>
          <w:lang w:val="hy-AM"/>
        </w:rPr>
        <w:t xml:space="preserve"> </w:t>
      </w:r>
      <w:r w:rsidR="00981DA6">
        <w:rPr>
          <w:rFonts w:ascii="GHEA Grapalat" w:hAnsi="GHEA Grapalat" w:cs="Times Armenian"/>
          <w:i/>
          <w:sz w:val="20"/>
          <w:szCs w:val="20"/>
          <w:lang w:val="hy-AM"/>
        </w:rPr>
        <w:t xml:space="preserve"> </w:t>
      </w:r>
      <w:r w:rsidR="00BF7B25">
        <w:rPr>
          <w:rFonts w:ascii="GHEA Grapalat" w:hAnsi="GHEA Grapalat" w:cs="Times Armenian"/>
          <w:i/>
          <w:sz w:val="20"/>
          <w:szCs w:val="20"/>
          <w:lang w:val="hy-AM"/>
        </w:rPr>
        <w:t>հունվարի</w:t>
      </w:r>
      <w:r w:rsidR="00F54DFD">
        <w:rPr>
          <w:rFonts w:ascii="GHEA Grapalat" w:hAnsi="GHEA Grapalat" w:cs="Times Armenian"/>
          <w:i/>
          <w:sz w:val="20"/>
          <w:szCs w:val="20"/>
          <w:lang w:val="hy-AM"/>
        </w:rPr>
        <w:t xml:space="preserve"> </w:t>
      </w:r>
      <w:r w:rsidR="00981DA6">
        <w:rPr>
          <w:rFonts w:ascii="GHEA Grapalat" w:hAnsi="GHEA Grapalat" w:cs="Times Armenian"/>
          <w:i/>
          <w:sz w:val="20"/>
          <w:szCs w:val="20"/>
          <w:lang w:val="hy-AM"/>
        </w:rPr>
        <w:t xml:space="preserve"> </w:t>
      </w:r>
      <w:r w:rsidR="00F82D81">
        <w:rPr>
          <w:rFonts w:ascii="GHEA Grapalat" w:hAnsi="GHEA Grapalat" w:cs="Times Armenian"/>
          <w:i/>
          <w:sz w:val="20"/>
          <w:szCs w:val="20"/>
          <w:lang w:val="hy-AM"/>
        </w:rPr>
        <w:t>1</w:t>
      </w:r>
      <w:r w:rsidR="00BF7B25">
        <w:rPr>
          <w:rFonts w:ascii="GHEA Grapalat" w:hAnsi="GHEA Grapalat" w:cs="Times Armenian"/>
          <w:i/>
          <w:sz w:val="20"/>
          <w:szCs w:val="20"/>
          <w:lang w:val="hy-AM"/>
        </w:rPr>
        <w:t>0</w:t>
      </w:r>
      <w:r>
        <w:rPr>
          <w:rFonts w:ascii="GHEA Grapalat" w:hAnsi="GHEA Grapalat" w:cs="Times Armenian"/>
          <w:i/>
          <w:sz w:val="20"/>
          <w:szCs w:val="20"/>
          <w:lang w:val="hy-AM"/>
        </w:rPr>
        <w:t>-ի</w:t>
      </w:r>
      <w:r w:rsidR="005C6159" w:rsidRPr="00064ADD">
        <w:rPr>
          <w:rFonts w:ascii="GHEA Grapalat" w:hAnsi="GHEA Grapalat" w:cs="Times Armenian"/>
          <w:i/>
          <w:sz w:val="20"/>
          <w:szCs w:val="20"/>
          <w:lang w:val="af-ZA"/>
        </w:rPr>
        <w:t xml:space="preserve"> </w:t>
      </w:r>
      <w:r w:rsidR="00096865" w:rsidRPr="00064ADD">
        <w:rPr>
          <w:rFonts w:ascii="GHEA Grapalat" w:hAnsi="GHEA Grapalat" w:cs="Times Armenian"/>
          <w:i/>
          <w:sz w:val="20"/>
          <w:szCs w:val="20"/>
          <w:vertAlign w:val="subscript"/>
          <w:lang w:val="af-ZA"/>
        </w:rPr>
        <w:t xml:space="preserve"> </w:t>
      </w:r>
      <w:r w:rsidR="005C6159" w:rsidRPr="00064ADD">
        <w:rPr>
          <w:rFonts w:ascii="GHEA Grapalat" w:hAnsi="GHEA Grapalat" w:cs="Times Armenian"/>
          <w:i/>
          <w:sz w:val="20"/>
          <w:szCs w:val="20"/>
          <w:lang w:val="af-ZA"/>
        </w:rPr>
        <w:t>N</w:t>
      </w:r>
      <w:r w:rsidR="00BF40EA">
        <w:rPr>
          <w:rFonts w:ascii="GHEA Grapalat" w:hAnsi="GHEA Grapalat" w:cs="Times Armenian"/>
          <w:i/>
          <w:sz w:val="20"/>
          <w:szCs w:val="20"/>
          <w:lang w:val="hy-AM"/>
        </w:rPr>
        <w:t xml:space="preserve"> </w:t>
      </w:r>
      <w:r w:rsidRPr="003117AD">
        <w:rPr>
          <w:rFonts w:ascii="GHEA Grapalat" w:hAnsi="GHEA Grapalat" w:cs="Times Armenian"/>
          <w:i/>
          <w:sz w:val="20"/>
          <w:szCs w:val="20"/>
          <w:lang w:val="hy-AM"/>
        </w:rPr>
        <w:t xml:space="preserve">1 </w:t>
      </w:r>
      <w:r w:rsidR="00096865" w:rsidRPr="00FA4C3D">
        <w:rPr>
          <w:rFonts w:ascii="GHEA Grapalat" w:hAnsi="GHEA Grapalat" w:cs="Sylfaen"/>
          <w:i/>
          <w:sz w:val="20"/>
          <w:szCs w:val="20"/>
          <w:lang w:val="hy-AM"/>
        </w:rPr>
        <w:t>որոշմամբ</w:t>
      </w:r>
    </w:p>
    <w:p w14:paraId="7B473BD6" w14:textId="77777777" w:rsidR="00096865" w:rsidRPr="00064ADD" w:rsidRDefault="00096865" w:rsidP="00EF3662">
      <w:pPr>
        <w:pStyle w:val="aa"/>
        <w:ind w:right="-7" w:firstLine="567"/>
        <w:jc w:val="center"/>
        <w:rPr>
          <w:rFonts w:ascii="GHEA Grapalat" w:hAnsi="GHEA Grapalat"/>
          <w:lang w:val="af-ZA"/>
        </w:rPr>
      </w:pPr>
    </w:p>
    <w:p w14:paraId="76CF6944" w14:textId="77777777" w:rsidR="00096865" w:rsidRPr="00064ADD" w:rsidRDefault="00096865" w:rsidP="00EF3662">
      <w:pPr>
        <w:pStyle w:val="aa"/>
        <w:ind w:right="-7" w:firstLine="567"/>
        <w:jc w:val="center"/>
        <w:rPr>
          <w:rFonts w:ascii="GHEA Grapalat" w:hAnsi="GHEA Grapalat"/>
          <w:lang w:val="af-ZA"/>
        </w:rPr>
      </w:pP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40841A04" w14:textId="77777777" w:rsidR="00096865" w:rsidRPr="00064ADD" w:rsidRDefault="00096865" w:rsidP="00EF3662">
      <w:pPr>
        <w:pStyle w:val="aa"/>
        <w:ind w:right="-7" w:firstLine="567"/>
        <w:jc w:val="center"/>
        <w:rPr>
          <w:rFonts w:ascii="GHEA Grapalat" w:hAnsi="GHEA Grapalat"/>
          <w:lang w:val="af-ZA"/>
        </w:rPr>
      </w:pPr>
    </w:p>
    <w:p w14:paraId="043CD66C" w14:textId="58147867" w:rsidR="00B41820" w:rsidRPr="00A75EB8" w:rsidRDefault="00B41820" w:rsidP="00B41820">
      <w:pPr>
        <w:pStyle w:val="aa"/>
        <w:tabs>
          <w:tab w:val="left" w:pos="5968"/>
        </w:tabs>
        <w:ind w:right="-7" w:firstLine="567"/>
        <w:jc w:val="center"/>
        <w:rPr>
          <w:rFonts w:ascii="GHEA Grapalat" w:hAnsi="GHEA Grapalat"/>
          <w:b/>
          <w:sz w:val="28"/>
          <w:szCs w:val="28"/>
          <w:lang w:val="af-ZA"/>
        </w:rPr>
      </w:pPr>
      <w:r w:rsidRPr="00A75EB8">
        <w:rPr>
          <w:rFonts w:ascii="GHEA Grapalat" w:hAnsi="GHEA Grapalat"/>
          <w:b/>
          <w:sz w:val="28"/>
          <w:szCs w:val="28"/>
          <w:lang w:val="af-ZA"/>
        </w:rPr>
        <w:t>ՓԱՐԱՔԱՐ</w:t>
      </w:r>
      <w:r w:rsidR="00AF4DC9">
        <w:rPr>
          <w:rFonts w:ascii="GHEA Grapalat" w:hAnsi="GHEA Grapalat"/>
          <w:b/>
          <w:sz w:val="28"/>
          <w:szCs w:val="28"/>
          <w:lang w:val="hy-AM"/>
        </w:rPr>
        <w:t>Ի</w:t>
      </w:r>
      <w:r w:rsidR="00AF4DC9">
        <w:rPr>
          <w:rFonts w:ascii="GHEA Grapalat" w:hAnsi="GHEA Grapalat"/>
          <w:b/>
          <w:sz w:val="28"/>
          <w:szCs w:val="28"/>
          <w:lang w:val="af-ZA"/>
        </w:rPr>
        <w:t xml:space="preserve"> ՀԱՄԱՅՆՔԱՊԵՏԱՐԱՆ</w:t>
      </w:r>
    </w:p>
    <w:p w14:paraId="15FF2959" w14:textId="77777777" w:rsidR="00096865" w:rsidRPr="00064ADD" w:rsidRDefault="00096865" w:rsidP="00EF3662">
      <w:pPr>
        <w:pStyle w:val="aa"/>
        <w:ind w:right="-7" w:firstLine="567"/>
        <w:jc w:val="center"/>
        <w:rPr>
          <w:rFonts w:ascii="GHEA Grapalat" w:hAnsi="GHEA Grapalat"/>
          <w:lang w:val="af-ZA"/>
        </w:rPr>
      </w:pPr>
    </w:p>
    <w:p w14:paraId="78E1FE9E" w14:textId="77777777" w:rsidR="00096865" w:rsidRPr="00064ADD" w:rsidRDefault="00096865" w:rsidP="00EF3662">
      <w:pPr>
        <w:pStyle w:val="aa"/>
        <w:ind w:right="-7" w:firstLine="567"/>
        <w:jc w:val="center"/>
        <w:rPr>
          <w:rFonts w:ascii="GHEA Grapalat" w:hAnsi="GHEA Grapalat"/>
          <w:lang w:val="af-ZA"/>
        </w:rPr>
      </w:pPr>
    </w:p>
    <w:p w14:paraId="10F1DFF4" w14:textId="77777777" w:rsidR="00CE0D95" w:rsidRPr="00064ADD" w:rsidRDefault="00CE0D95" w:rsidP="00EF3662">
      <w:pPr>
        <w:pStyle w:val="aa"/>
        <w:ind w:right="-7" w:firstLine="567"/>
        <w:jc w:val="center"/>
        <w:rPr>
          <w:rFonts w:ascii="GHEA Grapalat" w:hAnsi="GHEA Grapalat"/>
          <w:lang w:val="af-ZA"/>
        </w:rPr>
      </w:pPr>
    </w:p>
    <w:p w14:paraId="2A29568E" w14:textId="77777777" w:rsidR="00096865" w:rsidRPr="00064ADD" w:rsidRDefault="00096865" w:rsidP="00EF3662">
      <w:pPr>
        <w:pStyle w:val="aa"/>
        <w:ind w:right="-7" w:firstLine="567"/>
        <w:jc w:val="center"/>
        <w:rPr>
          <w:rFonts w:ascii="GHEA Grapalat" w:hAnsi="GHEA Grapalat"/>
          <w:lang w:val="af-ZA"/>
        </w:rPr>
      </w:pPr>
    </w:p>
    <w:p w14:paraId="0EEA40EF" w14:textId="77777777" w:rsidR="00096865" w:rsidRPr="00064ADD" w:rsidRDefault="00096865" w:rsidP="00EF3662">
      <w:pPr>
        <w:pStyle w:val="aa"/>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aa"/>
        <w:ind w:right="-7" w:firstLine="567"/>
        <w:jc w:val="center"/>
        <w:rPr>
          <w:rFonts w:ascii="GHEA Grapalat" w:hAnsi="GHEA Grapalat" w:cs="Sylfaen"/>
          <w:lang w:val="af-ZA"/>
        </w:rPr>
      </w:pPr>
    </w:p>
    <w:p w14:paraId="15AD98F5" w14:textId="77777777" w:rsidR="00096865" w:rsidRPr="00A77245" w:rsidRDefault="00096865" w:rsidP="00EF3662">
      <w:pPr>
        <w:pStyle w:val="aa"/>
        <w:ind w:right="-7" w:firstLine="567"/>
        <w:jc w:val="center"/>
        <w:rPr>
          <w:rFonts w:ascii="GHEA Grapalat" w:hAnsi="GHEA Grapalat" w:cs="Sylfaen"/>
          <w:b/>
          <w:bCs/>
          <w:lang w:val="af-ZA"/>
        </w:rPr>
      </w:pPr>
    </w:p>
    <w:p w14:paraId="0F286438" w14:textId="153619E9" w:rsidR="00B41820" w:rsidRPr="003117AD" w:rsidRDefault="00B41820" w:rsidP="00B41820">
      <w:pPr>
        <w:pStyle w:val="aa"/>
        <w:ind w:right="-7"/>
        <w:jc w:val="center"/>
        <w:rPr>
          <w:rFonts w:ascii="GHEA Grapalat" w:hAnsi="GHEA Grapalat"/>
          <w:lang w:val="af-ZA"/>
        </w:rPr>
      </w:pPr>
      <w:r>
        <w:rPr>
          <w:rFonts w:ascii="GHEA Grapalat" w:hAnsi="GHEA Grapalat"/>
          <w:lang w:val="af-ZA"/>
        </w:rPr>
        <w:t>ՓԱՐԱՔԱՐ</w:t>
      </w:r>
      <w:r w:rsidR="00AF4DC9">
        <w:rPr>
          <w:rFonts w:ascii="GHEA Grapalat" w:hAnsi="GHEA Grapalat"/>
          <w:lang w:val="hy-AM"/>
        </w:rPr>
        <w:t>Ի</w:t>
      </w:r>
      <w:r>
        <w:rPr>
          <w:rFonts w:ascii="GHEA Grapalat" w:hAnsi="GHEA Grapalat"/>
          <w:lang w:val="af-ZA"/>
        </w:rPr>
        <w:t xml:space="preserve"> ՀԱՄԱՅՆՔ</w:t>
      </w:r>
      <w:r w:rsidR="00AF4DC9">
        <w:rPr>
          <w:rFonts w:ascii="GHEA Grapalat" w:hAnsi="GHEA Grapalat"/>
          <w:lang w:val="hy-AM"/>
        </w:rPr>
        <w:t>ԱՊԵՏԱՐԱՆ</w:t>
      </w:r>
      <w:r>
        <w:rPr>
          <w:rFonts w:ascii="GHEA Grapalat" w:hAnsi="GHEA Grapalat"/>
          <w:lang w:val="af-ZA"/>
        </w:rPr>
        <w:t>Ի</w:t>
      </w:r>
      <w:r w:rsidR="00AF4DC9">
        <w:rPr>
          <w:rFonts w:ascii="GHEA Grapalat" w:hAnsi="GHEA Grapalat"/>
          <w:lang w:val="hy-AM"/>
        </w:rPr>
        <w:t xml:space="preserve"> </w:t>
      </w:r>
      <w:r w:rsidRPr="003117AD">
        <w:rPr>
          <w:rFonts w:ascii="GHEA Grapalat" w:hAnsi="GHEA Grapalat" w:cs="Sylfaen"/>
        </w:rPr>
        <w:t>ԿԱՐԻՔՆԵՐԻ</w:t>
      </w:r>
      <w:r w:rsidRPr="003117AD">
        <w:rPr>
          <w:rFonts w:ascii="GHEA Grapalat" w:hAnsi="GHEA Grapalat" w:cs="Times Armenian"/>
          <w:lang w:val="af-ZA"/>
        </w:rPr>
        <w:t xml:space="preserve"> </w:t>
      </w:r>
      <w:r w:rsidRPr="003117AD">
        <w:rPr>
          <w:rFonts w:ascii="GHEA Grapalat" w:hAnsi="GHEA Grapalat" w:cs="Sylfaen"/>
        </w:rPr>
        <w:t>ՀԱՄԱՐ</w:t>
      </w:r>
      <w:r>
        <w:rPr>
          <w:rFonts w:ascii="GHEA Grapalat" w:hAnsi="GHEA Grapalat" w:cs="Times Armenian"/>
          <w:lang w:val="af-ZA"/>
        </w:rPr>
        <w:t xml:space="preserve"> </w:t>
      </w:r>
      <w:r>
        <w:rPr>
          <w:rFonts w:ascii="GHEA Grapalat" w:hAnsi="GHEA Grapalat"/>
          <w:lang w:val="hy-AM"/>
        </w:rPr>
        <w:t xml:space="preserve">ՏԵԽՆԻԿԱԿԱՆ ՀՍԿՈՂՈՒԹՅԱՆ </w:t>
      </w:r>
      <w:r w:rsidRPr="003117AD">
        <w:rPr>
          <w:rFonts w:ascii="GHEA Grapalat" w:hAnsi="GHEA Grapalat"/>
          <w:lang w:val="hy-AM"/>
        </w:rPr>
        <w:t xml:space="preserve">ԾԱՌԱՅՈՒԹՅՈՒՆՆԵՐԻ </w:t>
      </w:r>
      <w:r w:rsidRPr="003117AD">
        <w:rPr>
          <w:rFonts w:ascii="GHEA Grapalat" w:hAnsi="GHEA Grapalat" w:cs="Sylfaen"/>
        </w:rPr>
        <w:t>ՁԵՌՔԲԵՐՄԱՆ</w:t>
      </w:r>
      <w:r w:rsidRPr="003117AD">
        <w:rPr>
          <w:rFonts w:ascii="GHEA Grapalat" w:hAnsi="GHEA Grapalat" w:cs="Times Armenian"/>
          <w:lang w:val="af-ZA"/>
        </w:rPr>
        <w:t xml:space="preserve"> </w:t>
      </w:r>
      <w:r w:rsidRPr="003117AD">
        <w:rPr>
          <w:rFonts w:ascii="GHEA Grapalat" w:hAnsi="GHEA Grapalat" w:cs="Sylfaen"/>
        </w:rPr>
        <w:t>ՆՊԱՏԱԿՈՎ</w:t>
      </w:r>
      <w:r w:rsidRPr="003117AD">
        <w:rPr>
          <w:rFonts w:ascii="GHEA Grapalat" w:hAnsi="GHEA Grapalat" w:cs="Sylfaen"/>
          <w:lang w:val="af-ZA"/>
        </w:rPr>
        <w:t xml:space="preserve"> </w:t>
      </w:r>
      <w:r w:rsidRPr="003117AD">
        <w:rPr>
          <w:rFonts w:ascii="GHEA Grapalat" w:hAnsi="GHEA Grapalat" w:cs="Times Armenian"/>
          <w:lang w:val="af-ZA"/>
        </w:rPr>
        <w:t xml:space="preserve"> </w:t>
      </w:r>
      <w:r w:rsidRPr="003117AD">
        <w:rPr>
          <w:rFonts w:ascii="GHEA Grapalat" w:hAnsi="GHEA Grapalat" w:cs="Sylfaen"/>
        </w:rPr>
        <w:t>ՀԱՅՏԱՐԱՐՎԱԾ</w:t>
      </w:r>
      <w:r w:rsidRPr="003117AD">
        <w:rPr>
          <w:rFonts w:ascii="GHEA Grapalat" w:hAnsi="GHEA Grapalat" w:cs="Times Armenian"/>
          <w:lang w:val="af-ZA"/>
        </w:rPr>
        <w:t xml:space="preserve"> </w:t>
      </w:r>
      <w:r w:rsidR="00F82D81">
        <w:rPr>
          <w:rFonts w:ascii="GHEA Grapalat" w:hAnsi="GHEA Grapalat" w:cs="Sylfaen"/>
        </w:rPr>
        <w:t>ԲԱՑ</w:t>
      </w:r>
      <w:r w:rsidR="00F82D81" w:rsidRPr="00F82D81">
        <w:rPr>
          <w:rFonts w:ascii="GHEA Grapalat" w:hAnsi="GHEA Grapalat" w:cs="Sylfaen"/>
          <w:lang w:val="af-ZA"/>
        </w:rPr>
        <w:t xml:space="preserve"> </w:t>
      </w:r>
      <w:r w:rsidR="00F82D81">
        <w:rPr>
          <w:rFonts w:ascii="GHEA Grapalat" w:hAnsi="GHEA Grapalat" w:cs="Sylfaen"/>
        </w:rPr>
        <w:t>ՄՐՑՈՒՅԹԻ</w:t>
      </w:r>
      <w:r w:rsidRPr="003117AD">
        <w:rPr>
          <w:rFonts w:ascii="GHEA Grapalat" w:hAnsi="GHEA Grapalat" w:cs="Sylfaen"/>
          <w:lang w:val="af-ZA"/>
        </w:rPr>
        <w:t xml:space="preserve"> </w:t>
      </w:r>
    </w:p>
    <w:p w14:paraId="3FD1BE34" w14:textId="2758A7C1" w:rsidR="00096865" w:rsidRPr="00A77245" w:rsidRDefault="003117AD" w:rsidP="00A77245">
      <w:pPr>
        <w:pStyle w:val="a3"/>
        <w:spacing w:line="240" w:lineRule="auto"/>
        <w:ind w:firstLine="0"/>
        <w:jc w:val="center"/>
        <w:rPr>
          <w:rFonts w:ascii="GHEA Grapalat" w:hAnsi="GHEA Grapalat" w:cs="Sylfaen"/>
          <w:b/>
          <w:bCs/>
          <w:i w:val="0"/>
          <w:sz w:val="24"/>
          <w:szCs w:val="24"/>
          <w:lang w:val="hy-AM"/>
        </w:rPr>
      </w:pPr>
      <w:r w:rsidRPr="00A77245">
        <w:rPr>
          <w:rFonts w:ascii="GHEA Grapalat" w:hAnsi="GHEA Grapalat" w:cs="Sylfaen"/>
          <w:b/>
          <w:bCs/>
          <w:i w:val="0"/>
          <w:sz w:val="24"/>
          <w:szCs w:val="24"/>
          <w:lang w:val="af-ZA"/>
        </w:rPr>
        <w:t xml:space="preserve"> </w:t>
      </w:r>
    </w:p>
    <w:p w14:paraId="6C7AAA81" w14:textId="77777777" w:rsidR="00096865" w:rsidRPr="00064ADD" w:rsidRDefault="00096865" w:rsidP="00EF3662">
      <w:pPr>
        <w:pStyle w:val="aa"/>
        <w:ind w:right="-7"/>
        <w:jc w:val="center"/>
        <w:rPr>
          <w:rFonts w:ascii="GHEA Grapalat" w:hAnsi="GHEA Grapalat"/>
          <w:szCs w:val="22"/>
          <w:lang w:val="af-ZA"/>
        </w:rPr>
      </w:pPr>
    </w:p>
    <w:p w14:paraId="38EBF9FF" w14:textId="77777777" w:rsidR="00096865" w:rsidRPr="00064ADD" w:rsidRDefault="00096865" w:rsidP="00EF3662">
      <w:pPr>
        <w:pStyle w:val="aa"/>
        <w:ind w:right="-7" w:firstLine="567"/>
        <w:jc w:val="center"/>
        <w:rPr>
          <w:rFonts w:ascii="GHEA Grapalat" w:hAnsi="GHEA Grapalat"/>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Pr="00064ADD" w:rsidRDefault="00CE0D95" w:rsidP="00EF3662">
      <w:pPr>
        <w:pStyle w:val="aa"/>
        <w:ind w:right="-7" w:firstLine="567"/>
        <w:jc w:val="center"/>
        <w:rPr>
          <w:rFonts w:ascii="GHEA Grapalat" w:hAnsi="GHEA Grapalat"/>
          <w:lang w:val="af-ZA"/>
        </w:rPr>
      </w:pPr>
    </w:p>
    <w:p w14:paraId="6075AD40" w14:textId="77777777" w:rsidR="00096865" w:rsidRPr="00064ADD" w:rsidRDefault="00096865" w:rsidP="00EF3662">
      <w:pPr>
        <w:pStyle w:val="aa"/>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00096865" w:rsidRPr="00064ADD">
        <w:rPr>
          <w:rFonts w:ascii="GHEA Grapalat" w:hAnsi="GHEA Grapalat" w:cs="Sylfaen"/>
          <w:i/>
          <w:sz w:val="22"/>
          <w:szCs w:val="22"/>
        </w:rPr>
        <w:lastRenderedPageBreak/>
        <w:t>Հարգելի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կազմելը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ներկայացնելը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խնդրում</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ենք</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մանրամասնորեն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ուսումնասիրել</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սույն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քանի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որ</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հրավերին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չհամապատասխանող</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ենթակա</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064ADD" w:rsidRDefault="00160AE4" w:rsidP="00EF3662">
      <w:pPr>
        <w:ind w:firstLine="567"/>
        <w:jc w:val="center"/>
        <w:rPr>
          <w:rFonts w:ascii="GHEA Grapalat" w:hAnsi="GHEA Grapalat"/>
          <w:i/>
          <w:sz w:val="20"/>
          <w:lang w:val="af-ZA"/>
        </w:rPr>
      </w:pPr>
    </w:p>
    <w:p w14:paraId="6588B5D0" w14:textId="4E6F7F06" w:rsidR="00B41820" w:rsidRPr="00064ADD" w:rsidRDefault="00B41820" w:rsidP="00B41820">
      <w:pPr>
        <w:ind w:firstLine="567"/>
        <w:jc w:val="center"/>
        <w:rPr>
          <w:rFonts w:ascii="GHEA Grapalat" w:hAnsi="GHEA Grapalat"/>
          <w:i/>
          <w:sz w:val="20"/>
          <w:lang w:val="af-ZA"/>
        </w:rPr>
      </w:pPr>
      <w:r>
        <w:rPr>
          <w:rFonts w:ascii="GHEA Grapalat" w:hAnsi="GHEA Grapalat"/>
          <w:b/>
          <w:sz w:val="20"/>
          <w:lang w:val="af-ZA"/>
        </w:rPr>
        <w:t>ՓԱՐԱՔԱՐ</w:t>
      </w:r>
      <w:r w:rsidR="00AF4DC9">
        <w:rPr>
          <w:rFonts w:ascii="GHEA Grapalat" w:hAnsi="GHEA Grapalat"/>
          <w:b/>
          <w:sz w:val="20"/>
          <w:lang w:val="hy-AM"/>
        </w:rPr>
        <w:t>Ի</w:t>
      </w:r>
      <w:r>
        <w:rPr>
          <w:rFonts w:ascii="GHEA Grapalat" w:hAnsi="GHEA Grapalat"/>
          <w:b/>
          <w:sz w:val="20"/>
          <w:lang w:val="af-ZA"/>
        </w:rPr>
        <w:t xml:space="preserve"> ՀԱՄԱՅՆՔ</w:t>
      </w:r>
      <w:r w:rsidR="00AF4DC9">
        <w:rPr>
          <w:rFonts w:ascii="GHEA Grapalat" w:hAnsi="GHEA Grapalat"/>
          <w:b/>
          <w:sz w:val="20"/>
          <w:lang w:val="hy-AM"/>
        </w:rPr>
        <w:t>ԱՊԵՏԱՐԱՆ</w:t>
      </w:r>
      <w:r>
        <w:rPr>
          <w:rFonts w:ascii="GHEA Grapalat" w:hAnsi="GHEA Grapalat"/>
          <w:b/>
          <w:sz w:val="20"/>
          <w:lang w:val="af-ZA"/>
        </w:rPr>
        <w:t>Ի</w:t>
      </w:r>
      <w:r w:rsidR="00AF4DC9">
        <w:rPr>
          <w:rFonts w:ascii="GHEA Grapalat" w:hAnsi="GHEA Grapalat"/>
          <w:b/>
          <w:sz w:val="20"/>
          <w:lang w:val="hy-AM"/>
        </w:rPr>
        <w:t xml:space="preserve"> </w:t>
      </w:r>
      <w:r w:rsidRPr="003117AD">
        <w:rPr>
          <w:rFonts w:ascii="GHEA Grapalat" w:hAnsi="GHEA Grapalat"/>
          <w:b/>
          <w:sz w:val="20"/>
          <w:lang w:val="af-ZA"/>
        </w:rPr>
        <w:t xml:space="preserve">ԿԱՐԻՔՆԵՐԻ ՀԱՄԱՐ </w:t>
      </w:r>
      <w:r>
        <w:rPr>
          <w:rFonts w:ascii="GHEA Grapalat" w:hAnsi="GHEA Grapalat"/>
          <w:b/>
          <w:sz w:val="20"/>
          <w:lang w:val="hy-AM"/>
        </w:rPr>
        <w:t xml:space="preserve">ՏԵԽՆԻԿԱԿԱՆ ՀՍԿՈՂՈՒԹՅԱՆ  </w:t>
      </w:r>
      <w:r w:rsidRPr="003117AD">
        <w:rPr>
          <w:rFonts w:ascii="GHEA Grapalat" w:hAnsi="GHEA Grapalat"/>
          <w:b/>
          <w:sz w:val="20"/>
          <w:lang w:val="af-ZA"/>
        </w:rPr>
        <w:t xml:space="preserve"> ԾԱՌԱՅՈՒԹՅՈՒՆՆԵՐԻ</w:t>
      </w:r>
      <w:r w:rsidRPr="00064ADD">
        <w:rPr>
          <w:rFonts w:ascii="GHEA Grapalat" w:hAnsi="GHEA Grapalat"/>
          <w:b/>
          <w:sz w:val="20"/>
          <w:lang w:val="af-ZA"/>
        </w:rPr>
        <w:t xml:space="preserve"> ՁԵՌՔԲԵՐՄԱՆ ՆՊԱՏԱԿՈՎ ՀԱՅՏԱՐԱՐՎԱԾ </w:t>
      </w:r>
      <w:r w:rsidR="00F82D81">
        <w:rPr>
          <w:rFonts w:ascii="GHEA Grapalat" w:hAnsi="GHEA Grapalat"/>
          <w:b/>
          <w:sz w:val="20"/>
          <w:lang w:val="af-ZA"/>
        </w:rPr>
        <w:t>ԲԱՑ ՄՐՑՈՒՅԹԻ</w:t>
      </w:r>
      <w:r>
        <w:rPr>
          <w:rFonts w:ascii="GHEA Grapalat" w:hAnsi="GHEA Grapalat"/>
          <w:b/>
          <w:sz w:val="20"/>
          <w:lang w:val="af-ZA"/>
        </w:rPr>
        <w:t xml:space="preserve"> </w:t>
      </w:r>
      <w:r w:rsidRPr="00064ADD">
        <w:rPr>
          <w:rFonts w:ascii="GHEA Grapalat" w:hAnsi="GHEA Grapalat"/>
          <w:b/>
          <w:sz w:val="20"/>
          <w:lang w:val="af-ZA"/>
        </w:rPr>
        <w:t xml:space="preserve"> 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22A8D3AB"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F82D81">
        <w:rPr>
          <w:rFonts w:ascii="GHEA Grapalat" w:hAnsi="GHEA Grapalat" w:cs="Sylfaen"/>
          <w:b/>
          <w:sz w:val="20"/>
        </w:rPr>
        <w:t>ԲԱՑ</w:t>
      </w:r>
      <w:r w:rsidR="00F82D81" w:rsidRPr="00B36B75">
        <w:rPr>
          <w:rFonts w:ascii="GHEA Grapalat" w:hAnsi="GHEA Grapalat" w:cs="Sylfaen"/>
          <w:b/>
          <w:sz w:val="20"/>
          <w:lang w:val="af-ZA"/>
        </w:rPr>
        <w:t xml:space="preserve"> </w:t>
      </w:r>
      <w:r w:rsidR="00F82D81">
        <w:rPr>
          <w:rFonts w:ascii="GHEA Grapalat" w:hAnsi="GHEA Grapalat" w:cs="Sylfaen"/>
          <w:b/>
          <w:sz w:val="20"/>
        </w:rPr>
        <w:t>ՄՐՑՈՒՅԹԻ</w:t>
      </w:r>
      <w:r w:rsidR="003117AD" w:rsidRPr="00674D33">
        <w:rPr>
          <w:rFonts w:ascii="GHEA Grapalat" w:hAnsi="GHEA Grapalat" w:cs="Sylfaen"/>
          <w:b/>
          <w:sz w:val="20"/>
          <w:lang w:val="af-ZA"/>
        </w:rPr>
        <w:t xml:space="preserve"> </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4214DA6B" w14:textId="5C7BDB0E"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674D33">
        <w:rPr>
          <w:rFonts w:ascii="GHEA Grapalat" w:hAnsi="GHEA Grapalat" w:cs="Sylfaen"/>
          <w:sz w:val="20"/>
          <w:lang w:val="af-ZA"/>
        </w:rPr>
        <w:t xml:space="preserve"> </w:t>
      </w:r>
      <w:r w:rsidR="00451107" w:rsidRPr="00DF4927">
        <w:rPr>
          <w:rFonts w:ascii="GHEA Grapalat" w:hAnsi="GHEA Grapalat"/>
          <w:sz w:val="20"/>
          <w:szCs w:val="20"/>
          <w:lang w:val="af-ZA"/>
        </w:rPr>
        <w:t>«</w:t>
      </w:r>
      <w:r w:rsidR="00BF7B25">
        <w:rPr>
          <w:rFonts w:ascii="GHEA Grapalat" w:hAnsi="GHEA Grapalat"/>
          <w:sz w:val="20"/>
          <w:szCs w:val="20"/>
          <w:lang w:val="af-ZA"/>
        </w:rPr>
        <w:t>ԱՄՓՀ-ԲՄԾՁԲ-04/24</w:t>
      </w:r>
      <w:r w:rsidR="00451107">
        <w:rPr>
          <w:rFonts w:ascii="GHEA Grapalat" w:hAnsi="GHEA Grapalat"/>
          <w:sz w:val="20"/>
          <w:szCs w:val="20"/>
          <w:lang w:val="hy-AM"/>
        </w:rPr>
        <w:t xml:space="preserve">» </w:t>
      </w:r>
      <w:r w:rsidRPr="00064ADD">
        <w:rPr>
          <w:rFonts w:ascii="GHEA Grapalat" w:hAnsi="GHEA Grapalat" w:cs="Sylfaen"/>
          <w:sz w:val="20"/>
        </w:rPr>
        <w:t>ծածկա</w:t>
      </w:r>
      <w:r w:rsidRPr="003117AD">
        <w:rPr>
          <w:rFonts w:ascii="GHEA Grapalat" w:hAnsi="GHEA Grapalat" w:cs="Sylfae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F82D81">
        <w:rPr>
          <w:rFonts w:ascii="GHEA Grapalat" w:hAnsi="GHEA Grapalat" w:cs="Sylfaen"/>
          <w:sz w:val="20"/>
        </w:rPr>
        <w:t>ԲԱՑ</w:t>
      </w:r>
      <w:r w:rsidR="00F82D81" w:rsidRPr="00F82D81">
        <w:rPr>
          <w:rFonts w:ascii="GHEA Grapalat" w:hAnsi="GHEA Grapalat" w:cs="Sylfaen"/>
          <w:sz w:val="20"/>
          <w:lang w:val="af-ZA"/>
        </w:rPr>
        <w:t xml:space="preserve"> </w:t>
      </w:r>
      <w:r w:rsidR="00F82D81">
        <w:rPr>
          <w:rFonts w:ascii="GHEA Grapalat" w:hAnsi="GHEA Grapalat" w:cs="Sylfaen"/>
          <w:sz w:val="20"/>
        </w:rPr>
        <w:t>ՄՐՑՈՒՅԹԻ</w:t>
      </w:r>
      <w:r w:rsidR="003117AD" w:rsidRPr="003117AD">
        <w:rPr>
          <w:rFonts w:ascii="GHEA Grapalat" w:hAnsi="GHEA Grapalat" w:cs="Sylfaen"/>
          <w:sz w:val="20"/>
          <w:lang w:val="af-ZA"/>
        </w:rPr>
        <w:t xml:space="preserve"> </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350C020E" w14:textId="6E667224"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95473B">
        <w:rPr>
          <w:rFonts w:ascii="GHEA Grapalat" w:hAnsi="GHEA Grapalat" w:cs="Sylfaen"/>
          <w:sz w:val="20"/>
          <w:szCs w:val="20"/>
          <w:lang w:val="es-ES"/>
        </w:rPr>
        <w:t>Փարաքար</w:t>
      </w:r>
      <w:r w:rsidR="00BA2FE7">
        <w:rPr>
          <w:rFonts w:ascii="GHEA Grapalat" w:hAnsi="GHEA Grapalat" w:cs="Sylfaen"/>
          <w:sz w:val="20"/>
          <w:szCs w:val="20"/>
          <w:lang w:val="hy-AM"/>
        </w:rPr>
        <w:t xml:space="preserve">ի </w:t>
      </w:r>
      <w:r w:rsidR="0095473B">
        <w:rPr>
          <w:rFonts w:ascii="GHEA Grapalat" w:hAnsi="GHEA Grapalat" w:cs="Sylfaen"/>
          <w:sz w:val="20"/>
          <w:szCs w:val="20"/>
          <w:lang w:val="es-ES"/>
        </w:rPr>
        <w:t xml:space="preserve"> համայնք</w:t>
      </w:r>
      <w:r w:rsidR="00BA2FE7">
        <w:rPr>
          <w:rFonts w:ascii="GHEA Grapalat" w:hAnsi="GHEA Grapalat" w:cs="Sylfaen"/>
          <w:sz w:val="20"/>
          <w:szCs w:val="20"/>
          <w:lang w:val="hy-AM"/>
        </w:rPr>
        <w:t>ապետարանի</w:t>
      </w:r>
      <w:r w:rsidR="0095473B">
        <w:rPr>
          <w:rFonts w:ascii="GHEA Grapalat" w:hAnsi="GHEA Grapalat" w:cs="Sylfaen"/>
          <w:sz w:val="20"/>
          <w:szCs w:val="20"/>
          <w:lang w:val="hy-AM"/>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26C20B8C" w:rsidR="003E1421" w:rsidRPr="003117AD" w:rsidRDefault="00A81DD5" w:rsidP="00EF3662">
      <w:pPr>
        <w:pStyle w:val="23"/>
        <w:spacing w:line="240" w:lineRule="auto"/>
        <w:ind w:firstLine="567"/>
        <w:rPr>
          <w:rFonts w:ascii="GHEA Grapalat" w:hAnsi="GHEA Grapalat" w:cs="Times Armenian"/>
          <w:szCs w:val="24"/>
        </w:rPr>
      </w:pPr>
      <w:r w:rsidRPr="00064ADD">
        <w:rPr>
          <w:rFonts w:ascii="GHEA Grapalat" w:hAnsi="GHEA Grapalat"/>
        </w:rPr>
        <w:t xml:space="preserve">Գնահատող հանձնաժողովի քարտուղարի </w:t>
      </w:r>
      <w:r w:rsidR="003E1421" w:rsidRPr="00064ADD">
        <w:rPr>
          <w:rFonts w:ascii="GHEA Grapalat" w:hAnsi="GHEA Grapalat"/>
        </w:rPr>
        <w:t>էլեկտրոնային փ</w:t>
      </w:r>
      <w:r w:rsidR="003E1421" w:rsidRPr="003117AD">
        <w:rPr>
          <w:rFonts w:ascii="GHEA Grapalat" w:hAnsi="GHEA Grapalat" w:cs="Times Armenian"/>
          <w:szCs w:val="24"/>
        </w:rPr>
        <w:t xml:space="preserve">ոստի հասցեն է` </w:t>
      </w:r>
      <w:r w:rsidR="003117AD" w:rsidRPr="003117AD">
        <w:rPr>
          <w:rFonts w:ascii="GHEA Grapalat" w:hAnsi="GHEA Grapalat" w:cs="Times Armenian"/>
          <w:szCs w:val="24"/>
        </w:rPr>
        <w:t>info.garikllc@mail.ru</w:t>
      </w: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6CF299F3" w:rsidR="00096865" w:rsidRPr="003633FA" w:rsidRDefault="00096865" w:rsidP="0025348A">
      <w:pPr>
        <w:pStyle w:val="3"/>
        <w:numPr>
          <w:ilvl w:val="1"/>
          <w:numId w:val="34"/>
        </w:numPr>
        <w:spacing w:line="240" w:lineRule="auto"/>
        <w:jc w:val="both"/>
        <w:rPr>
          <w:rFonts w:ascii="GHEA Grapalat" w:hAnsi="GHEA Grapalat" w:cs="Sylfaen"/>
          <w:i w:val="0"/>
        </w:rPr>
      </w:pPr>
      <w:r w:rsidRPr="00064ADD">
        <w:rPr>
          <w:rFonts w:ascii="GHEA Grapalat" w:hAnsi="GHEA Grapalat" w:cs="Sylfaen"/>
          <w:i w:val="0"/>
        </w:rPr>
        <w:t>Գնման</w:t>
      </w:r>
      <w:r w:rsidRPr="00064ADD">
        <w:rPr>
          <w:rFonts w:ascii="GHEA Grapalat" w:hAnsi="GHEA Grapalat" w:cs="Sylfaen"/>
          <w:i w:val="0"/>
          <w:lang w:val="af-ZA"/>
        </w:rPr>
        <w:t xml:space="preserve"> </w:t>
      </w:r>
      <w:r w:rsidRPr="00064ADD">
        <w:rPr>
          <w:rFonts w:ascii="GHEA Grapalat" w:hAnsi="GHEA Grapalat" w:cs="Sylfaen"/>
          <w:i w:val="0"/>
        </w:rPr>
        <w:t>առարկա</w:t>
      </w:r>
      <w:r w:rsidRPr="00064ADD">
        <w:rPr>
          <w:rFonts w:ascii="GHEA Grapalat" w:hAnsi="GHEA Grapalat" w:cs="Sylfaen"/>
          <w:i w:val="0"/>
          <w:lang w:val="af-ZA"/>
        </w:rPr>
        <w:t xml:space="preserve"> </w:t>
      </w:r>
      <w:r w:rsidRPr="00064ADD">
        <w:rPr>
          <w:rFonts w:ascii="GHEA Grapalat" w:hAnsi="GHEA Grapalat" w:cs="Sylfaen"/>
          <w:i w:val="0"/>
        </w:rPr>
        <w:t>է</w:t>
      </w:r>
      <w:r w:rsidRPr="003633FA">
        <w:rPr>
          <w:rFonts w:ascii="GHEA Grapalat" w:hAnsi="GHEA Grapalat" w:cs="Sylfaen"/>
          <w:i w:val="0"/>
        </w:rPr>
        <w:t xml:space="preserve"> </w:t>
      </w:r>
      <w:r w:rsidRPr="00064ADD">
        <w:rPr>
          <w:rFonts w:ascii="GHEA Grapalat" w:hAnsi="GHEA Grapalat" w:cs="Sylfaen"/>
          <w:i w:val="0"/>
        </w:rPr>
        <w:t>հանդիսանում</w:t>
      </w:r>
      <w:r w:rsidRPr="003633FA">
        <w:rPr>
          <w:rFonts w:ascii="GHEA Grapalat" w:hAnsi="GHEA Grapalat" w:cs="Sylfaen"/>
          <w:i w:val="0"/>
        </w:rPr>
        <w:t xml:space="preserve">  </w:t>
      </w:r>
      <w:r w:rsidR="00DD1762">
        <w:rPr>
          <w:rFonts w:ascii="GHEA Grapalat" w:hAnsi="GHEA Grapalat"/>
          <w:i w:val="0"/>
          <w:lang w:val="af-ZA"/>
        </w:rPr>
        <w:t>Փարաքար</w:t>
      </w:r>
      <w:r w:rsidR="00AF4DC9">
        <w:rPr>
          <w:rFonts w:ascii="GHEA Grapalat" w:hAnsi="GHEA Grapalat"/>
          <w:i w:val="0"/>
          <w:lang w:val="hy-AM"/>
        </w:rPr>
        <w:t>ի</w:t>
      </w:r>
      <w:r w:rsidR="00DD1762">
        <w:rPr>
          <w:rFonts w:ascii="GHEA Grapalat" w:hAnsi="GHEA Grapalat"/>
          <w:i w:val="0"/>
          <w:lang w:val="af-ZA"/>
        </w:rPr>
        <w:t xml:space="preserve"> համայնք</w:t>
      </w:r>
      <w:r w:rsidR="00AF4DC9">
        <w:rPr>
          <w:rFonts w:ascii="GHEA Grapalat" w:hAnsi="GHEA Grapalat"/>
          <w:i w:val="0"/>
          <w:lang w:val="hy-AM"/>
        </w:rPr>
        <w:t>ապետարան</w:t>
      </w:r>
      <w:r w:rsidR="00DD1762">
        <w:rPr>
          <w:rFonts w:ascii="GHEA Grapalat" w:hAnsi="GHEA Grapalat"/>
          <w:i w:val="0"/>
          <w:lang w:val="af-ZA"/>
        </w:rPr>
        <w:t>ի</w:t>
      </w:r>
      <w:r w:rsidR="00A44FD5" w:rsidRPr="00AA50E2">
        <w:rPr>
          <w:rFonts w:ascii="GHEA Grapalat" w:hAnsi="GHEA Grapalat" w:cs="Sylfaen"/>
          <w:i w:val="0"/>
        </w:rPr>
        <w:t xml:space="preserve"> </w:t>
      </w:r>
      <w:r w:rsidR="00A44FD5" w:rsidRPr="00E6597C">
        <w:rPr>
          <w:rFonts w:ascii="GHEA Grapalat" w:hAnsi="GHEA Grapalat" w:cs="Sylfaen"/>
          <w:i w:val="0"/>
        </w:rPr>
        <w:t>կարիքների</w:t>
      </w:r>
      <w:r w:rsidR="00A44FD5" w:rsidRPr="00AA50E2">
        <w:rPr>
          <w:rFonts w:ascii="GHEA Grapalat" w:hAnsi="GHEA Grapalat" w:cs="Sylfaen"/>
          <w:i w:val="0"/>
        </w:rPr>
        <w:t xml:space="preserve"> </w:t>
      </w:r>
      <w:r w:rsidR="00A44FD5" w:rsidRPr="00E6597C">
        <w:rPr>
          <w:rFonts w:ascii="GHEA Grapalat" w:hAnsi="GHEA Grapalat" w:cs="Sylfaen"/>
          <w:i w:val="0"/>
        </w:rPr>
        <w:t>համար</w:t>
      </w:r>
      <w:r w:rsidR="00A44FD5" w:rsidRPr="00AA50E2">
        <w:rPr>
          <w:rFonts w:ascii="GHEA Grapalat" w:hAnsi="GHEA Grapalat" w:cs="Sylfaen"/>
          <w:i w:val="0"/>
        </w:rPr>
        <w:t xml:space="preserve">` </w:t>
      </w:r>
      <w:r w:rsidR="00A44FD5">
        <w:rPr>
          <w:rFonts w:ascii="GHEA Grapalat" w:hAnsi="GHEA Grapalat"/>
          <w:i w:val="0"/>
          <w:lang w:val="hy-AM"/>
        </w:rPr>
        <w:t xml:space="preserve">տեխնիկական հսկողության  ծառայությունների </w:t>
      </w:r>
      <w:r w:rsidRPr="003633FA">
        <w:rPr>
          <w:rFonts w:ascii="GHEA Grapalat" w:hAnsi="GHEA Grapalat" w:cs="Sylfaen"/>
          <w:i w:val="0"/>
        </w:rPr>
        <w:t>ձեռքբերումը</w:t>
      </w:r>
      <w:r w:rsidR="00816505" w:rsidRPr="003633FA">
        <w:rPr>
          <w:rFonts w:ascii="GHEA Grapalat" w:hAnsi="GHEA Grapalat" w:cs="Sylfaen"/>
          <w:i w:val="0"/>
        </w:rPr>
        <w:t xml:space="preserve"> (այսուհետ` նաև </w:t>
      </w:r>
      <w:r w:rsidR="00DC39B5" w:rsidRPr="003633FA">
        <w:rPr>
          <w:rFonts w:ascii="GHEA Grapalat" w:hAnsi="GHEA Grapalat" w:cs="Sylfaen"/>
          <w:i w:val="0"/>
        </w:rPr>
        <w:t>ծառայություն</w:t>
      </w:r>
      <w:r w:rsidR="00816505" w:rsidRPr="003633FA">
        <w:rPr>
          <w:rFonts w:ascii="GHEA Grapalat" w:hAnsi="GHEA Grapalat" w:cs="Sylfaen"/>
          <w:i w:val="0"/>
        </w:rPr>
        <w:t>)</w:t>
      </w:r>
      <w:r w:rsidR="00C43524" w:rsidRPr="003633FA">
        <w:rPr>
          <w:rFonts w:ascii="GHEA Grapalat" w:hAnsi="GHEA Grapalat" w:cs="Sylfaen"/>
          <w:i w:val="0"/>
        </w:rPr>
        <w:t>,</w:t>
      </w:r>
      <w:r w:rsidRPr="003633FA">
        <w:rPr>
          <w:rFonts w:ascii="GHEA Grapalat" w:hAnsi="GHEA Grapalat" w:cs="Sylfaen"/>
          <w:i w:val="0"/>
        </w:rPr>
        <w:t xml:space="preserve"> որ</w:t>
      </w:r>
      <w:r w:rsidR="00DD1762">
        <w:rPr>
          <w:rFonts w:ascii="GHEA Grapalat" w:hAnsi="GHEA Grapalat" w:cs="Sylfaen"/>
          <w:i w:val="0"/>
          <w:lang w:val="hy-AM"/>
        </w:rPr>
        <w:t>ոնք</w:t>
      </w:r>
      <w:r w:rsidRPr="003633FA">
        <w:rPr>
          <w:rFonts w:ascii="GHEA Grapalat" w:hAnsi="GHEA Grapalat" w:cs="Sylfaen"/>
          <w:i w:val="0"/>
        </w:rPr>
        <w:t xml:space="preserve"> խմբավորված  </w:t>
      </w:r>
      <w:r w:rsidR="00981DA6">
        <w:rPr>
          <w:rFonts w:ascii="GHEA Grapalat" w:hAnsi="GHEA Grapalat" w:cs="Sylfaen"/>
          <w:i w:val="0"/>
          <w:lang w:val="hy-AM"/>
        </w:rPr>
        <w:t>են</w:t>
      </w:r>
      <w:r w:rsidRPr="003633FA">
        <w:rPr>
          <w:rFonts w:ascii="GHEA Grapalat" w:hAnsi="GHEA Grapalat" w:cs="Sylfaen"/>
          <w:i w:val="0"/>
        </w:rPr>
        <w:t xml:space="preserve"> </w:t>
      </w:r>
      <w:r w:rsidR="00BF7B25">
        <w:rPr>
          <w:rFonts w:ascii="GHEA Grapalat" w:hAnsi="GHEA Grapalat" w:cs="Sylfaen"/>
          <w:i w:val="0"/>
          <w:lang w:val="hy-AM"/>
        </w:rPr>
        <w:t>2</w:t>
      </w:r>
      <w:r w:rsidRPr="003633FA">
        <w:rPr>
          <w:rFonts w:ascii="GHEA Grapalat" w:hAnsi="GHEA Grapalat" w:cs="Sylfaen"/>
          <w:i w:val="0"/>
        </w:rPr>
        <w:t xml:space="preserve"> </w:t>
      </w:r>
      <w:r w:rsidRPr="00064ADD">
        <w:rPr>
          <w:rFonts w:ascii="GHEA Grapalat" w:hAnsi="GHEA Grapalat" w:cs="Sylfaen"/>
          <w:i w:val="0"/>
        </w:rPr>
        <w:t>չափաբաժ</w:t>
      </w:r>
      <w:r w:rsidR="0025348A">
        <w:rPr>
          <w:rFonts w:ascii="GHEA Grapalat" w:hAnsi="GHEA Grapalat" w:cs="Sylfaen"/>
          <w:i w:val="0"/>
          <w:lang w:val="hy-AM"/>
        </w:rPr>
        <w:t>ն</w:t>
      </w:r>
      <w:r w:rsidR="00753E6E" w:rsidRPr="00064ADD">
        <w:rPr>
          <w:rFonts w:ascii="GHEA Grapalat" w:hAnsi="GHEA Grapalat" w:cs="Sylfaen"/>
          <w:i w:val="0"/>
        </w:rPr>
        <w:t>ում</w:t>
      </w:r>
      <w:r w:rsidRPr="003633FA">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6B858C8" w14:textId="77777777" w:rsidR="00AB5C0E" w:rsidRDefault="00C8495D" w:rsidP="00AB5C0E">
            <w:pPr>
              <w:pStyle w:val="23"/>
              <w:spacing w:line="240" w:lineRule="auto"/>
              <w:ind w:firstLine="0"/>
              <w:rPr>
                <w:rFonts w:ascii="GHEA Grapalat" w:hAnsi="GHEA Grapalat"/>
                <w:b/>
                <w:bCs/>
                <w:i/>
                <w:iCs/>
                <w:sz w:val="14"/>
                <w:szCs w:val="14"/>
                <w:lang w:val="hy-AM"/>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r w:rsidR="00AB5C0E">
              <w:rPr>
                <w:rFonts w:ascii="GHEA Grapalat" w:hAnsi="GHEA Grapalat"/>
                <w:b/>
                <w:bCs/>
                <w:i/>
                <w:iCs/>
                <w:sz w:val="14"/>
                <w:szCs w:val="14"/>
                <w:lang w:val="hy-AM"/>
              </w:rPr>
              <w:t xml:space="preserve"> </w:t>
            </w:r>
          </w:p>
          <w:p w14:paraId="304A7873" w14:textId="5932CE9D" w:rsidR="005D26B6" w:rsidRPr="00064ADD" w:rsidRDefault="00AB5C0E" w:rsidP="00AB5C0E">
            <w:pPr>
              <w:pStyle w:val="23"/>
              <w:spacing w:line="240" w:lineRule="auto"/>
              <w:ind w:firstLine="0"/>
              <w:rPr>
                <w:rFonts w:ascii="GHEA Grapalat" w:hAnsi="GHEA Grapalat"/>
                <w:b/>
                <w:bCs/>
                <w:i/>
                <w:iCs/>
                <w:sz w:val="14"/>
                <w:szCs w:val="14"/>
              </w:rPr>
            </w:pPr>
            <w:r>
              <w:rPr>
                <w:rFonts w:ascii="GHEA Grapalat" w:hAnsi="GHEA Grapalat"/>
                <w:b/>
                <w:bCs/>
                <w:i/>
                <w:iCs/>
                <w:sz w:val="14"/>
                <w:szCs w:val="14"/>
                <w:lang w:val="hy-AM"/>
              </w:rPr>
              <w:t>ՀՀ դրամ</w:t>
            </w:r>
          </w:p>
        </w:tc>
        <w:tc>
          <w:tcPr>
            <w:tcW w:w="7231" w:type="dxa"/>
            <w:vMerge/>
            <w:vAlign w:val="center"/>
          </w:tcPr>
          <w:p w14:paraId="33FBA9F2" w14:textId="77777777" w:rsidR="005D26B6" w:rsidRPr="00064ADD" w:rsidRDefault="005D26B6" w:rsidP="00EF3662">
            <w:pPr>
              <w:pStyle w:val="23"/>
              <w:spacing w:line="240" w:lineRule="auto"/>
              <w:ind w:firstLine="0"/>
              <w:jc w:val="center"/>
              <w:rPr>
                <w:rFonts w:ascii="GHEA Grapalat" w:hAnsi="GHEA Grapalat"/>
                <w:b/>
                <w:bCs/>
                <w:i/>
                <w:iCs/>
              </w:rPr>
            </w:pPr>
          </w:p>
        </w:tc>
      </w:tr>
      <w:tr w:rsidR="00BF7B25" w:rsidRPr="00BF7B25" w14:paraId="53B46A94" w14:textId="77777777" w:rsidTr="00993392">
        <w:tc>
          <w:tcPr>
            <w:tcW w:w="1701" w:type="dxa"/>
            <w:vAlign w:val="center"/>
          </w:tcPr>
          <w:p w14:paraId="30DF754D" w14:textId="7612F0E4" w:rsidR="00BF7B25" w:rsidRPr="0025348A" w:rsidRDefault="00BF7B25" w:rsidP="00BF7B25">
            <w:pPr>
              <w:pStyle w:val="23"/>
              <w:spacing w:line="240" w:lineRule="auto"/>
              <w:ind w:firstLine="0"/>
              <w:jc w:val="center"/>
              <w:rPr>
                <w:rFonts w:ascii="GHEA Grapalat" w:hAnsi="GHEA Grapalat" w:cs="Calibri"/>
                <w:bCs/>
                <w:color w:val="000000"/>
                <w:lang w:val="hy-AM"/>
              </w:rPr>
            </w:pPr>
            <w:r>
              <w:rPr>
                <w:rFonts w:ascii="GHEA Grapalat" w:hAnsi="GHEA Grapalat" w:cs="Calibri"/>
                <w:bCs/>
                <w:color w:val="000000"/>
                <w:lang w:val="hy-AM"/>
              </w:rPr>
              <w:t>1</w:t>
            </w:r>
          </w:p>
        </w:tc>
        <w:tc>
          <w:tcPr>
            <w:tcW w:w="1418" w:type="dxa"/>
            <w:vAlign w:val="center"/>
          </w:tcPr>
          <w:p w14:paraId="07A3E74A" w14:textId="5D46417B" w:rsidR="00BF7B25" w:rsidRDefault="00BF7B25" w:rsidP="00BF7B25">
            <w:pPr>
              <w:pStyle w:val="23"/>
              <w:spacing w:line="240" w:lineRule="auto"/>
              <w:ind w:firstLine="0"/>
              <w:jc w:val="center"/>
              <w:rPr>
                <w:rFonts w:ascii="GHEA Grapalat" w:hAnsi="GHEA Grapalat" w:cs="Calibri"/>
                <w:bCs/>
                <w:color w:val="000000"/>
                <w:lang w:val="hy-AM"/>
              </w:rPr>
            </w:pPr>
            <w:r>
              <w:rPr>
                <w:rFonts w:ascii="GHEA Grapalat" w:hAnsi="GHEA Grapalat" w:cs="Calibri"/>
                <w:bCs/>
                <w:color w:val="000000"/>
                <w:lang w:val="hy-AM"/>
              </w:rPr>
              <w:t>712563</w:t>
            </w:r>
          </w:p>
        </w:tc>
        <w:tc>
          <w:tcPr>
            <w:tcW w:w="7231" w:type="dxa"/>
            <w:vAlign w:val="center"/>
          </w:tcPr>
          <w:p w14:paraId="35ECACF8" w14:textId="4834746B" w:rsidR="00BF7B25" w:rsidRPr="0069581E" w:rsidRDefault="00BF7B25" w:rsidP="00BF7B25">
            <w:pPr>
              <w:pStyle w:val="23"/>
              <w:spacing w:line="240" w:lineRule="auto"/>
              <w:ind w:firstLine="0"/>
              <w:rPr>
                <w:rFonts w:ascii="GHEA Grapalat" w:hAnsi="GHEA Grapalat" w:cs="Calibri"/>
                <w:bCs/>
                <w:color w:val="000000"/>
                <w:sz w:val="16"/>
                <w:szCs w:val="16"/>
                <w:lang w:val="hy-AM" w:eastAsia="ru-RU"/>
              </w:rPr>
            </w:pPr>
            <w:r w:rsidRPr="00380854">
              <w:rPr>
                <w:rFonts w:ascii="GHEA Grapalat" w:hAnsi="GHEA Grapalat"/>
                <w:sz w:val="16"/>
                <w:szCs w:val="16"/>
                <w:lang w:val="hy-AM"/>
              </w:rPr>
              <w:t xml:space="preserve">Արմավիրի մարզի Փարաքար համայնքի Մերձավան գյուղի  Երևանյան փողոցի 4-րդ նրբանցքի նոր կոյուղագծի կառուցման </w:t>
            </w:r>
            <w:r w:rsidRPr="00380854">
              <w:rPr>
                <w:rFonts w:ascii="GHEA Grapalat" w:hAnsi="GHEA Grapalat" w:cs="Sylfaen"/>
                <w:color w:val="000000"/>
                <w:sz w:val="16"/>
                <w:szCs w:val="16"/>
                <w:lang w:val="hy-AM"/>
              </w:rPr>
              <w:t xml:space="preserve"> </w:t>
            </w:r>
            <w:r>
              <w:rPr>
                <w:rFonts w:ascii="GHEA Grapalat" w:hAnsi="GHEA Grapalat" w:cs="Sylfaen"/>
                <w:color w:val="000000"/>
                <w:sz w:val="16"/>
                <w:szCs w:val="16"/>
                <w:lang w:val="hy-AM"/>
              </w:rPr>
              <w:t>աշխատանքների տեխնիկական հսկողության ծառայություններ</w:t>
            </w:r>
          </w:p>
        </w:tc>
      </w:tr>
      <w:tr w:rsidR="00BF7B25" w:rsidRPr="00BF7B25" w14:paraId="3FD4B248" w14:textId="77777777" w:rsidTr="00993392">
        <w:tc>
          <w:tcPr>
            <w:tcW w:w="1701" w:type="dxa"/>
            <w:vAlign w:val="center"/>
          </w:tcPr>
          <w:p w14:paraId="42BD6A21" w14:textId="5DC85CE8" w:rsidR="00BF7B25" w:rsidRDefault="00BF7B25" w:rsidP="00BF7B25">
            <w:pPr>
              <w:pStyle w:val="23"/>
              <w:spacing w:line="240" w:lineRule="auto"/>
              <w:ind w:firstLine="0"/>
              <w:jc w:val="center"/>
              <w:rPr>
                <w:rFonts w:ascii="GHEA Grapalat" w:hAnsi="GHEA Grapalat" w:cs="Calibri"/>
                <w:bCs/>
                <w:color w:val="000000"/>
                <w:lang w:val="hy-AM"/>
              </w:rPr>
            </w:pPr>
            <w:r>
              <w:rPr>
                <w:rFonts w:ascii="GHEA Grapalat" w:hAnsi="GHEA Grapalat" w:cs="Calibri"/>
                <w:bCs/>
                <w:color w:val="000000"/>
                <w:lang w:val="hy-AM"/>
              </w:rPr>
              <w:t>2</w:t>
            </w:r>
          </w:p>
        </w:tc>
        <w:tc>
          <w:tcPr>
            <w:tcW w:w="1418" w:type="dxa"/>
            <w:vAlign w:val="center"/>
          </w:tcPr>
          <w:p w14:paraId="779D3AB8" w14:textId="001B03D7" w:rsidR="00BF7B25" w:rsidRDefault="00BF7B25" w:rsidP="00BF7B25">
            <w:pPr>
              <w:pStyle w:val="23"/>
              <w:spacing w:line="240" w:lineRule="auto"/>
              <w:ind w:firstLine="0"/>
              <w:jc w:val="center"/>
              <w:rPr>
                <w:rFonts w:ascii="GHEA Grapalat" w:hAnsi="GHEA Grapalat"/>
                <w:sz w:val="16"/>
                <w:szCs w:val="16"/>
                <w:lang w:val="hy-AM"/>
              </w:rPr>
            </w:pPr>
            <w:r>
              <w:rPr>
                <w:rFonts w:ascii="GHEA Grapalat" w:hAnsi="GHEA Grapalat"/>
                <w:sz w:val="16"/>
                <w:szCs w:val="16"/>
                <w:lang w:val="hy-AM"/>
              </w:rPr>
              <w:t>272928</w:t>
            </w:r>
          </w:p>
        </w:tc>
        <w:tc>
          <w:tcPr>
            <w:tcW w:w="7231" w:type="dxa"/>
            <w:vAlign w:val="center"/>
          </w:tcPr>
          <w:p w14:paraId="65E290AA" w14:textId="1F6308F6" w:rsidR="00BF7B25" w:rsidRPr="00F82D81" w:rsidRDefault="00BF7B25" w:rsidP="00BF7B25">
            <w:pPr>
              <w:pStyle w:val="23"/>
              <w:spacing w:line="240" w:lineRule="auto"/>
              <w:ind w:firstLine="0"/>
              <w:rPr>
                <w:rFonts w:ascii="GHEA Grapalat" w:hAnsi="GHEA Grapalat" w:cs="Times Armenian"/>
                <w:sz w:val="16"/>
                <w:szCs w:val="16"/>
                <w:lang w:val="hy-AM"/>
              </w:rPr>
            </w:pPr>
            <w:r w:rsidRPr="00380854">
              <w:rPr>
                <w:rFonts w:ascii="GHEA Grapalat" w:hAnsi="GHEA Grapalat"/>
                <w:sz w:val="16"/>
                <w:szCs w:val="16"/>
                <w:lang w:val="hy-AM"/>
              </w:rPr>
              <w:t xml:space="preserve">Արմավիրի մարզի Փարաքար համայնքի Փարաքար գյուղի  Սևանի փողոցի նոր կոյուղագծի կառուցման </w:t>
            </w:r>
            <w:r>
              <w:rPr>
                <w:rFonts w:ascii="GHEA Grapalat" w:hAnsi="GHEA Grapalat" w:cs="Sylfaen"/>
                <w:color w:val="000000"/>
                <w:sz w:val="16"/>
                <w:szCs w:val="16"/>
                <w:lang w:val="hy-AM"/>
              </w:rPr>
              <w:t>աշխատանքների տեխնիկական հսկողության ծառայություններ</w:t>
            </w:r>
          </w:p>
        </w:tc>
      </w:tr>
    </w:tbl>
    <w:p w14:paraId="7093E22F"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16AF74D1" w14:textId="1465A3B8" w:rsidR="0085236E" w:rsidRPr="00064ADD" w:rsidRDefault="0085236E" w:rsidP="00EF3662">
      <w:pPr>
        <w:pStyle w:val="23"/>
        <w:spacing w:line="240" w:lineRule="auto"/>
        <w:ind w:firstLine="567"/>
        <w:rPr>
          <w:rFonts w:ascii="GHEA Grapalat" w:hAnsi="GHEA Grapalat"/>
        </w:rPr>
      </w:pPr>
      <w:r w:rsidRPr="00064ADD">
        <w:rPr>
          <w:rFonts w:ascii="GHEA Grapalat" w:hAnsi="GHEA Grapalat"/>
        </w:rPr>
        <w:t xml:space="preserve"> </w:t>
      </w:r>
    </w:p>
    <w:p w14:paraId="64213CCE" w14:textId="77777777" w:rsidR="00096865" w:rsidRPr="00064ADD" w:rsidRDefault="00096865" w:rsidP="00EF3662">
      <w:pPr>
        <w:ind w:firstLine="567"/>
        <w:rPr>
          <w:rFonts w:ascii="GHEA Grapalat" w:hAnsi="GHEA Grapalat" w:cs="Sylfaen"/>
          <w:i/>
          <w:sz w:val="20"/>
          <w:lang w:val="es-ES"/>
        </w:rPr>
      </w:pP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հանված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4C5B02AA"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39EE0AB3" w14:textId="77777777"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EB487B" w:rsidRPr="00064ADD">
        <w:rPr>
          <w:rFonts w:ascii="GHEA Grapalat" w:hAnsi="GHEA Grapalat" w:cs="Tahoma"/>
          <w:sz w:val="20"/>
          <w:szCs w:val="20"/>
          <w:lang w:val="es-ES"/>
        </w:rPr>
        <w:t xml:space="preserve"> </w:t>
      </w: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lastRenderedPageBreak/>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77777777"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46D29886" w14:textId="77777777" w:rsidR="00C02D7B" w:rsidRPr="00D96A76" w:rsidRDefault="00C02D7B" w:rsidP="00C02D7B">
      <w:pPr>
        <w:pStyle w:val="23"/>
        <w:spacing w:line="240" w:lineRule="auto"/>
        <w:rPr>
          <w:rFonts w:ascii="GHEA Grapalat" w:hAnsi="GHEA Grapalat" w:cs="Arial Armenian"/>
          <w:b/>
          <w:lang w:val="hy-AM"/>
        </w:rPr>
      </w:pPr>
      <w:r w:rsidRPr="00D96A76">
        <w:rPr>
          <w:rFonts w:ascii="GHEA Grapalat" w:hAnsi="GHEA Grapalat" w:cs="Arial Armenian"/>
          <w:b/>
          <w:lang w:val="hy-AM"/>
        </w:rPr>
        <w:t>2.4 Ոչ գնային պայմանների գնահատման չափանիշները`</w:t>
      </w:r>
    </w:p>
    <w:p w14:paraId="18322BC4" w14:textId="77777777" w:rsidR="00C02D7B" w:rsidRPr="00D96A76" w:rsidRDefault="00C02D7B" w:rsidP="00C02D7B">
      <w:pPr>
        <w:pStyle w:val="23"/>
        <w:spacing w:line="240" w:lineRule="auto"/>
        <w:rPr>
          <w:rFonts w:ascii="GHEA Grapalat" w:hAnsi="GHEA Grapalat" w:cs="Arial Armenian"/>
        </w:rPr>
      </w:pPr>
      <w:r w:rsidRPr="00D96A76">
        <w:rPr>
          <w:rFonts w:ascii="GHEA Grapalat" w:hAnsi="GHEA Grapalat" w:cs="Arial Armenian"/>
          <w:lang w:val="hy-AM"/>
        </w:rPr>
        <w:t xml:space="preserve">   </w:t>
      </w:r>
      <w:r w:rsidRPr="00D96A76">
        <w:rPr>
          <w:rFonts w:ascii="GHEA Grapalat" w:hAnsi="GHEA Grapalat" w:cs="Arial Armenian"/>
        </w:rPr>
        <w:t>«</w:t>
      </w:r>
      <w:r w:rsidRPr="00D96A76">
        <w:rPr>
          <w:rFonts w:ascii="GHEA Grapalat" w:hAnsi="GHEA Grapalat" w:cs="Arial Armenian"/>
          <w:lang w:val="hy-AM"/>
        </w:rPr>
        <w:t>Մասնագիտական</w:t>
      </w:r>
      <w:r w:rsidRPr="00D96A76">
        <w:rPr>
          <w:rFonts w:ascii="GHEA Grapalat" w:hAnsi="GHEA Grapalat" w:cs="Arial Armenian"/>
        </w:rPr>
        <w:t xml:space="preserve"> </w:t>
      </w:r>
      <w:r w:rsidRPr="00D96A76">
        <w:rPr>
          <w:rFonts w:ascii="GHEA Grapalat" w:hAnsi="GHEA Grapalat" w:cs="Arial Armenian"/>
          <w:lang w:val="hy-AM"/>
        </w:rPr>
        <w:t>փորձառություն</w:t>
      </w:r>
      <w:r w:rsidRPr="00D96A76">
        <w:rPr>
          <w:rFonts w:ascii="GHEA Grapalat" w:hAnsi="GHEA Grapalat" w:cs="Arial Armenian"/>
        </w:rPr>
        <w:t xml:space="preserve">» </w:t>
      </w:r>
      <w:r w:rsidRPr="00D96A76">
        <w:rPr>
          <w:rFonts w:ascii="GHEA Grapalat" w:hAnsi="GHEA Grapalat" w:cs="Arial Armenian"/>
          <w:lang w:val="hy-AM"/>
        </w:rPr>
        <w:t>չափանիշի</w:t>
      </w:r>
      <w:r w:rsidRPr="00D96A76">
        <w:rPr>
          <w:rFonts w:ascii="GHEA Grapalat" w:hAnsi="GHEA Grapalat" w:cs="Arial Armenian"/>
        </w:rPr>
        <w:t xml:space="preserve"> </w:t>
      </w:r>
      <w:r w:rsidRPr="00D96A76">
        <w:rPr>
          <w:rFonts w:ascii="GHEA Grapalat" w:hAnsi="GHEA Grapalat" w:cs="Arial Armenian"/>
          <w:lang w:val="hy-AM"/>
        </w:rPr>
        <w:t>մասով</w:t>
      </w:r>
      <w:r w:rsidRPr="00D96A76">
        <w:rPr>
          <w:rFonts w:ascii="GHEA Grapalat" w:hAnsi="GHEA Grapalat" w:cs="Arial Armenian"/>
        </w:rPr>
        <w:t xml:space="preserve"> </w:t>
      </w:r>
      <w:r w:rsidRPr="00D96A76">
        <w:rPr>
          <w:rFonts w:ascii="GHEA Grapalat" w:hAnsi="GHEA Grapalat" w:cs="Arial Armenian"/>
          <w:lang w:val="hy-AM"/>
        </w:rPr>
        <w:t>հրավերի</w:t>
      </w:r>
      <w:r w:rsidRPr="00D96A76">
        <w:rPr>
          <w:rFonts w:ascii="GHEA Grapalat" w:hAnsi="GHEA Grapalat" w:cs="Arial Armenian"/>
        </w:rPr>
        <w:t xml:space="preserve"> </w:t>
      </w:r>
      <w:r w:rsidRPr="00D96A76">
        <w:rPr>
          <w:rFonts w:ascii="GHEA Grapalat" w:hAnsi="GHEA Grapalat" w:cs="Arial Armenian"/>
          <w:lang w:val="hy-AM"/>
        </w:rPr>
        <w:t>պահանջներին</w:t>
      </w:r>
      <w:r w:rsidRPr="00D96A76">
        <w:rPr>
          <w:rFonts w:ascii="GHEA Grapalat" w:hAnsi="GHEA Grapalat" w:cs="Arial Armenian"/>
        </w:rPr>
        <w:t xml:space="preserve"> </w:t>
      </w:r>
      <w:r w:rsidRPr="00D96A76">
        <w:rPr>
          <w:rFonts w:ascii="GHEA Grapalat" w:hAnsi="GHEA Grapalat" w:cs="Arial Armenian"/>
          <w:lang w:val="hy-AM"/>
        </w:rPr>
        <w:t>առավելագույնս</w:t>
      </w:r>
      <w:r w:rsidRPr="00D96A76">
        <w:rPr>
          <w:rFonts w:ascii="GHEA Grapalat" w:hAnsi="GHEA Grapalat" w:cs="Arial Armenian"/>
        </w:rPr>
        <w:t xml:space="preserve"> </w:t>
      </w:r>
      <w:r w:rsidRPr="00D96A76">
        <w:rPr>
          <w:rFonts w:ascii="GHEA Grapalat" w:hAnsi="GHEA Grapalat" w:cs="Arial Armenian"/>
          <w:lang w:val="hy-AM"/>
        </w:rPr>
        <w:t>համապատասխանող</w:t>
      </w:r>
      <w:r w:rsidRPr="00D96A76">
        <w:rPr>
          <w:rFonts w:ascii="GHEA Grapalat" w:hAnsi="GHEA Grapalat" w:cs="Arial Armenian"/>
        </w:rPr>
        <w:t xml:space="preserve"> </w:t>
      </w:r>
      <w:r w:rsidRPr="00D96A76">
        <w:rPr>
          <w:rFonts w:ascii="GHEA Grapalat" w:hAnsi="GHEA Grapalat" w:cs="Arial Armenian"/>
          <w:lang w:val="hy-AM"/>
        </w:rPr>
        <w:t>մասնակցի</w:t>
      </w:r>
      <w:r w:rsidRPr="00D96A76">
        <w:rPr>
          <w:rFonts w:ascii="GHEA Grapalat" w:hAnsi="GHEA Grapalat" w:cs="Arial Armenian"/>
        </w:rPr>
        <w:t xml:space="preserve"> </w:t>
      </w:r>
      <w:r w:rsidRPr="00D96A76">
        <w:rPr>
          <w:rFonts w:ascii="GHEA Grapalat" w:hAnsi="GHEA Grapalat" w:cs="Arial Armenian"/>
          <w:lang w:val="hy-AM"/>
        </w:rPr>
        <w:t>որակավորումը</w:t>
      </w:r>
      <w:r w:rsidRPr="00D96A76">
        <w:rPr>
          <w:rFonts w:ascii="GHEA Grapalat" w:hAnsi="GHEA Grapalat" w:cs="Arial Armenian"/>
        </w:rPr>
        <w:t xml:space="preserve"> </w:t>
      </w:r>
      <w:r w:rsidRPr="00D96A76">
        <w:rPr>
          <w:rFonts w:ascii="GHEA Grapalat" w:hAnsi="GHEA Grapalat" w:cs="Arial Armenian"/>
          <w:lang w:val="hy-AM"/>
        </w:rPr>
        <w:t>գնահատվում</w:t>
      </w:r>
      <w:r w:rsidRPr="00D96A76">
        <w:rPr>
          <w:rFonts w:ascii="GHEA Grapalat" w:hAnsi="GHEA Grapalat" w:cs="Arial Armenian"/>
        </w:rPr>
        <w:t xml:space="preserve"> </w:t>
      </w:r>
      <w:r w:rsidRPr="00D96A76">
        <w:rPr>
          <w:rFonts w:ascii="GHEA Grapalat" w:hAnsi="GHEA Grapalat" w:cs="Arial Armenian"/>
          <w:lang w:val="hy-AM"/>
        </w:rPr>
        <w:t>է</w:t>
      </w:r>
      <w:r w:rsidRPr="00D96A76">
        <w:rPr>
          <w:rFonts w:ascii="GHEA Grapalat" w:hAnsi="GHEA Grapalat" w:cs="Arial Armenian"/>
        </w:rPr>
        <w:t xml:space="preserve"> «</w:t>
      </w:r>
      <w:r w:rsidRPr="00D96A76">
        <w:rPr>
          <w:rFonts w:ascii="GHEA Grapalat" w:hAnsi="GHEA Grapalat" w:cs="Arial Armenian"/>
          <w:lang w:val="hy-AM"/>
        </w:rPr>
        <w:t>40</w:t>
      </w:r>
      <w:r w:rsidRPr="00D96A76">
        <w:rPr>
          <w:rFonts w:ascii="GHEA Grapalat" w:hAnsi="GHEA Grapalat" w:cs="Arial Armenian"/>
        </w:rPr>
        <w:t xml:space="preserve">» </w:t>
      </w:r>
      <w:r w:rsidRPr="00D96A76">
        <w:rPr>
          <w:rFonts w:ascii="GHEA Grapalat" w:hAnsi="GHEA Grapalat" w:cs="Arial Armenian"/>
          <w:lang w:val="hy-AM"/>
        </w:rPr>
        <w:t>միավոր</w:t>
      </w:r>
      <w:r w:rsidRPr="00D96A76">
        <w:rPr>
          <w:rFonts w:ascii="GHEA Grapalat" w:hAnsi="GHEA Grapalat" w:cs="Arial Armenian"/>
        </w:rPr>
        <w:t xml:space="preserve">` </w:t>
      </w:r>
      <w:r w:rsidRPr="00D96A76">
        <w:rPr>
          <w:rFonts w:ascii="GHEA Grapalat" w:hAnsi="GHEA Grapalat" w:cs="Arial Armenian"/>
          <w:lang w:val="hy-AM"/>
        </w:rPr>
        <w:t>լավագույն</w:t>
      </w:r>
      <w:r w:rsidRPr="00D96A76">
        <w:rPr>
          <w:rFonts w:ascii="GHEA Grapalat" w:hAnsi="GHEA Grapalat" w:cs="Arial Armenian"/>
        </w:rPr>
        <w:t xml:space="preserve"> </w:t>
      </w:r>
      <w:r w:rsidRPr="00D96A76">
        <w:rPr>
          <w:rFonts w:ascii="GHEA Grapalat" w:hAnsi="GHEA Grapalat" w:cs="Arial Armenian"/>
          <w:lang w:val="hy-AM"/>
        </w:rPr>
        <w:t>առաջարկ</w:t>
      </w:r>
      <w:r w:rsidRPr="00D96A76">
        <w:rPr>
          <w:rFonts w:ascii="GHEA Grapalat" w:hAnsi="GHEA Grapalat" w:cs="Arial Armenian"/>
        </w:rPr>
        <w:t xml:space="preserve">: </w:t>
      </w:r>
      <w:r w:rsidRPr="00D96A76">
        <w:rPr>
          <w:rFonts w:ascii="GHEA Grapalat" w:hAnsi="GHEA Grapalat" w:cs="Arial Armenian"/>
          <w:lang w:val="hy-AM"/>
        </w:rPr>
        <w:t>Լավագույն</w:t>
      </w:r>
      <w:r w:rsidRPr="00D96A76">
        <w:rPr>
          <w:rFonts w:ascii="GHEA Grapalat" w:hAnsi="GHEA Grapalat" w:cs="Arial Armenian"/>
        </w:rPr>
        <w:t xml:space="preserve"> </w:t>
      </w:r>
      <w:r w:rsidRPr="00D96A76">
        <w:rPr>
          <w:rFonts w:ascii="GHEA Grapalat" w:hAnsi="GHEA Grapalat" w:cs="Arial Armenian"/>
          <w:lang w:val="hy-AM"/>
        </w:rPr>
        <w:t>առաջարկի</w:t>
      </w:r>
      <w:r w:rsidRPr="00D96A76">
        <w:rPr>
          <w:rFonts w:ascii="GHEA Grapalat" w:hAnsi="GHEA Grapalat" w:cs="Arial Armenian"/>
        </w:rPr>
        <w:t xml:space="preserve"> </w:t>
      </w:r>
      <w:r w:rsidRPr="00D96A76">
        <w:rPr>
          <w:rFonts w:ascii="GHEA Grapalat" w:hAnsi="GHEA Grapalat" w:cs="Arial Armenian"/>
          <w:lang w:val="hy-AM"/>
        </w:rPr>
        <w:t>համեմատությամբ</w:t>
      </w:r>
      <w:r w:rsidRPr="00D96A76">
        <w:rPr>
          <w:rFonts w:ascii="GHEA Grapalat" w:hAnsi="GHEA Grapalat" w:cs="Arial Armenian"/>
        </w:rPr>
        <w:t xml:space="preserve"> </w:t>
      </w:r>
      <w:r w:rsidRPr="00D96A76">
        <w:rPr>
          <w:rFonts w:ascii="GHEA Grapalat" w:hAnsi="GHEA Grapalat" w:cs="Arial Armenian"/>
          <w:lang w:val="hy-AM"/>
        </w:rPr>
        <w:t>գնահատվում</w:t>
      </w:r>
      <w:r w:rsidRPr="00D96A76">
        <w:rPr>
          <w:rFonts w:ascii="GHEA Grapalat" w:hAnsi="GHEA Grapalat" w:cs="Arial Armenian"/>
        </w:rPr>
        <w:t xml:space="preserve"> </w:t>
      </w:r>
      <w:r w:rsidRPr="00D96A76">
        <w:rPr>
          <w:rFonts w:ascii="GHEA Grapalat" w:hAnsi="GHEA Grapalat" w:cs="Arial Armenian"/>
          <w:lang w:val="hy-AM"/>
        </w:rPr>
        <w:t>են</w:t>
      </w:r>
      <w:r w:rsidRPr="00D96A76">
        <w:rPr>
          <w:rFonts w:ascii="GHEA Grapalat" w:hAnsi="GHEA Grapalat" w:cs="Arial Armenian"/>
        </w:rPr>
        <w:t xml:space="preserve"> </w:t>
      </w:r>
      <w:r w:rsidRPr="00D96A76">
        <w:rPr>
          <w:rFonts w:ascii="GHEA Grapalat" w:hAnsi="GHEA Grapalat" w:cs="Arial Armenian"/>
          <w:lang w:val="hy-AM"/>
        </w:rPr>
        <w:t>մնացած</w:t>
      </w:r>
      <w:r w:rsidRPr="00D96A76">
        <w:rPr>
          <w:rFonts w:ascii="GHEA Grapalat" w:hAnsi="GHEA Grapalat" w:cs="Arial Armenian"/>
        </w:rPr>
        <w:t xml:space="preserve"> </w:t>
      </w:r>
      <w:r w:rsidRPr="00D96A76">
        <w:rPr>
          <w:rFonts w:ascii="GHEA Grapalat" w:hAnsi="GHEA Grapalat" w:cs="Arial Armenian"/>
          <w:lang w:val="hy-AM"/>
        </w:rPr>
        <w:t>բոլոր</w:t>
      </w:r>
      <w:r w:rsidRPr="00D96A76">
        <w:rPr>
          <w:rFonts w:ascii="GHEA Grapalat" w:hAnsi="GHEA Grapalat" w:cs="Arial Armenian"/>
        </w:rPr>
        <w:t xml:space="preserve"> </w:t>
      </w:r>
      <w:r w:rsidRPr="00D96A76">
        <w:rPr>
          <w:rFonts w:ascii="GHEA Grapalat" w:hAnsi="GHEA Grapalat" w:cs="Arial Armenian"/>
          <w:lang w:val="hy-AM"/>
        </w:rPr>
        <w:t>մասնակիցների</w:t>
      </w:r>
      <w:r w:rsidRPr="00D96A76">
        <w:rPr>
          <w:rFonts w:ascii="GHEA Grapalat" w:hAnsi="GHEA Grapalat" w:cs="Arial Armenian"/>
        </w:rPr>
        <w:t xml:space="preserve"> </w:t>
      </w:r>
      <w:r w:rsidRPr="00D96A76">
        <w:rPr>
          <w:rFonts w:ascii="GHEA Grapalat" w:hAnsi="GHEA Grapalat" w:cs="Arial Armenian"/>
          <w:lang w:val="hy-AM"/>
        </w:rPr>
        <w:t>որակավորումները</w:t>
      </w:r>
      <w:r w:rsidRPr="00D96A76">
        <w:rPr>
          <w:rFonts w:ascii="GHEA Grapalat" w:hAnsi="GHEA Grapalat" w:cs="Arial Armenian"/>
        </w:rPr>
        <w:t>,</w:t>
      </w:r>
    </w:p>
    <w:p w14:paraId="57C5C4EF" w14:textId="77777777" w:rsidR="00C02D7B" w:rsidRPr="00D96A76" w:rsidRDefault="00C02D7B" w:rsidP="00C02D7B">
      <w:pPr>
        <w:pStyle w:val="23"/>
        <w:spacing w:line="240" w:lineRule="auto"/>
        <w:rPr>
          <w:rFonts w:ascii="GHEA Grapalat" w:hAnsi="GHEA Grapalat" w:cs="Arial Armenian"/>
        </w:rPr>
      </w:pPr>
      <w:r w:rsidRPr="00D96A76">
        <w:rPr>
          <w:rFonts w:ascii="GHEA Grapalat" w:hAnsi="GHEA Grapalat" w:cs="Arial Armenian"/>
        </w:rPr>
        <w:t>«</w:t>
      </w:r>
      <w:r w:rsidRPr="00D96A76">
        <w:rPr>
          <w:rFonts w:ascii="GHEA Grapalat" w:hAnsi="GHEA Grapalat" w:cs="Arial Armenian"/>
          <w:lang w:val="en-US"/>
        </w:rPr>
        <w:t>Մասնագիտական</w:t>
      </w:r>
      <w:r w:rsidRPr="00D96A76">
        <w:rPr>
          <w:rFonts w:ascii="GHEA Grapalat" w:hAnsi="GHEA Grapalat" w:cs="Arial Armenian"/>
        </w:rPr>
        <w:t xml:space="preserve"> </w:t>
      </w:r>
      <w:r w:rsidRPr="00D96A76">
        <w:rPr>
          <w:rFonts w:ascii="GHEA Grapalat" w:hAnsi="GHEA Grapalat" w:cs="Arial Armenian"/>
          <w:lang w:val="en-US"/>
        </w:rPr>
        <w:t>փորձառություն</w:t>
      </w:r>
      <w:r w:rsidRPr="00D96A76">
        <w:rPr>
          <w:rFonts w:ascii="GHEA Grapalat" w:hAnsi="GHEA Grapalat" w:cs="Arial Armenian"/>
        </w:rPr>
        <w:t xml:space="preserve">» </w:t>
      </w:r>
      <w:r w:rsidRPr="00D96A76">
        <w:rPr>
          <w:rFonts w:ascii="GHEA Grapalat" w:hAnsi="GHEA Grapalat" w:cs="Arial Armenian"/>
          <w:lang w:val="en-US"/>
        </w:rPr>
        <w:t>չափանիշը</w:t>
      </w:r>
      <w:r w:rsidRPr="00D96A76">
        <w:rPr>
          <w:rFonts w:ascii="GHEA Grapalat" w:hAnsi="GHEA Grapalat" w:cs="Arial Armenian"/>
        </w:rPr>
        <w:t xml:space="preserve"> </w:t>
      </w:r>
      <w:r w:rsidRPr="00D96A76">
        <w:rPr>
          <w:rFonts w:ascii="GHEA Grapalat" w:hAnsi="GHEA Grapalat" w:cs="Arial Armenian"/>
          <w:lang w:val="en-US"/>
        </w:rPr>
        <w:t>գնահատվում</w:t>
      </w:r>
      <w:r w:rsidRPr="00D96A76">
        <w:rPr>
          <w:rFonts w:ascii="GHEA Grapalat" w:hAnsi="GHEA Grapalat" w:cs="Arial Armenian"/>
        </w:rPr>
        <w:t xml:space="preserve"> </w:t>
      </w:r>
      <w:r w:rsidRPr="00D96A76">
        <w:rPr>
          <w:rFonts w:ascii="GHEA Grapalat" w:hAnsi="GHEA Grapalat" w:cs="Arial Armenian"/>
          <w:lang w:val="en-US"/>
        </w:rPr>
        <w:t>է</w:t>
      </w:r>
      <w:r w:rsidRPr="00D96A76">
        <w:rPr>
          <w:rFonts w:ascii="GHEA Grapalat" w:hAnsi="GHEA Grapalat" w:cs="Arial Armenian"/>
        </w:rPr>
        <w:t xml:space="preserve"> </w:t>
      </w:r>
      <w:r w:rsidRPr="00D96A76">
        <w:rPr>
          <w:rFonts w:ascii="GHEA Grapalat" w:hAnsi="GHEA Grapalat" w:cs="Arial Armenian"/>
          <w:lang w:val="en-US"/>
        </w:rPr>
        <w:t>հետևյալ</w:t>
      </w:r>
      <w:r w:rsidRPr="00D96A76">
        <w:rPr>
          <w:rFonts w:ascii="GHEA Grapalat" w:hAnsi="GHEA Grapalat" w:cs="Arial Armenian"/>
        </w:rPr>
        <w:t xml:space="preserve"> </w:t>
      </w:r>
      <w:r w:rsidRPr="00D96A76">
        <w:rPr>
          <w:rFonts w:ascii="GHEA Grapalat" w:hAnsi="GHEA Grapalat" w:cs="Arial Armenian"/>
          <w:lang w:val="en-US"/>
        </w:rPr>
        <w:t>կարգով</w:t>
      </w:r>
      <w:r w:rsidRPr="00D96A76">
        <w:rPr>
          <w:rFonts w:ascii="GHEA Grapalat" w:hAnsi="GHEA Grapalat" w:cs="Arial Armenian"/>
        </w:rPr>
        <w:t>.</w:t>
      </w:r>
    </w:p>
    <w:p w14:paraId="5920F0A5" w14:textId="77777777" w:rsidR="00C02D7B" w:rsidRPr="00D96A76" w:rsidRDefault="00C02D7B" w:rsidP="00C02D7B">
      <w:pPr>
        <w:pStyle w:val="23"/>
        <w:spacing w:line="240" w:lineRule="auto"/>
        <w:rPr>
          <w:rFonts w:ascii="GHEA Grapalat" w:hAnsi="GHEA Grapalat" w:cs="Arial Armenian"/>
          <w:lang w:val="hy-AM"/>
        </w:rPr>
      </w:pPr>
      <w:r w:rsidRPr="00D96A76">
        <w:rPr>
          <w:rFonts w:ascii="GHEA Grapalat" w:hAnsi="GHEA Grapalat" w:cs="Arial Armenian"/>
          <w:lang w:val="hy-AM"/>
        </w:rPr>
        <w:t>ա. 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ծառայության ծավալը (կամ հանրագումարային ծավալը)` գումարային արտահայտությամբ, պակաս չէ սույն ընթա</w:t>
      </w:r>
      <w:r w:rsidRPr="00D96A76">
        <w:rPr>
          <w:rFonts w:ascii="GHEA Grapalat" w:hAnsi="GHEA Grapalat" w:cs="Arial Armenian"/>
          <w:lang w:val="hy-AM"/>
        </w:rPr>
        <w:softHyphen/>
        <w:t>ցա</w:t>
      </w:r>
      <w:r w:rsidRPr="00D96A76">
        <w:rPr>
          <w:rFonts w:ascii="GHEA Grapalat" w:hAnsi="GHEA Grapalat" w:cs="Arial Armenian"/>
          <w:lang w:val="hy-AM"/>
        </w:rPr>
        <w:softHyphen/>
        <w:t>կարգի շրջանակում մասնակցի ներկայացրած գնային առաջարկից</w:t>
      </w:r>
      <w:r w:rsidRPr="00D96A76">
        <w:rPr>
          <w:rFonts w:ascii="GHEA Grapalat" w:hAnsi="GHEA Grapalat" w:cs="Arial Armenian"/>
          <w:b/>
          <w:bCs/>
          <w:lang w:val="hy-AM"/>
        </w:rPr>
        <w:t>: Ընդ որում առնվազն մեկ պայմանագրի շրջանակում մատուցված ծառայության ծավալը գումարային արտահայ</w:t>
      </w:r>
      <w:r w:rsidRPr="00D96A76">
        <w:rPr>
          <w:rFonts w:ascii="GHEA Grapalat" w:hAnsi="GHEA Grapalat" w:cs="Arial Armenian"/>
          <w:b/>
          <w:bCs/>
          <w:lang w:val="hy-AM"/>
        </w:rPr>
        <w:softHyphen/>
        <w:t>տությամբ պետք է պակաս չլինի սույն ընթացակարգի շրջանակում մասնակցի ներկայացրած գնային առաջարկի հիսուն տոկոսից:</w:t>
      </w:r>
      <w:r w:rsidRPr="00D96A76">
        <w:rPr>
          <w:rFonts w:ascii="GHEA Grapalat" w:hAnsi="GHEA Grapalat" w:cs="Arial Armenian"/>
          <w:lang w:val="hy-AM"/>
        </w:rPr>
        <w:t xml:space="preserve"> </w:t>
      </w:r>
    </w:p>
    <w:p w14:paraId="5FBCD264" w14:textId="00ADC60E" w:rsidR="00C02D7B" w:rsidRPr="00876CB8" w:rsidRDefault="00C02D7B" w:rsidP="00C02D7B">
      <w:pPr>
        <w:pStyle w:val="23"/>
        <w:spacing w:line="240" w:lineRule="auto"/>
        <w:rPr>
          <w:rFonts w:ascii="GHEA Grapalat" w:hAnsi="GHEA Grapalat" w:cs="Arial Armenian"/>
          <w:lang w:val="hy-AM"/>
        </w:rPr>
      </w:pPr>
      <w:r w:rsidRPr="00131229">
        <w:rPr>
          <w:rFonts w:ascii="GHEA Grapalat" w:hAnsi="GHEA Grapalat" w:cs="Arial Armenian"/>
          <w:lang w:val="hy-AM"/>
        </w:rPr>
        <w:t xml:space="preserve">Սույն ընթացակարգի իմաստով նմանատիպ են համարվում </w:t>
      </w:r>
      <w:r w:rsidR="0095473B">
        <w:rPr>
          <w:rFonts w:ascii="GHEA Grapalat" w:hAnsi="GHEA Grapalat" w:cs="GHEA Grapalat"/>
          <w:lang w:val="hy-AM"/>
        </w:rPr>
        <w:t>շինարարական</w:t>
      </w:r>
      <w:r w:rsidR="00876CB8" w:rsidRPr="00131229">
        <w:rPr>
          <w:rFonts w:ascii="GHEA Grapalat" w:hAnsi="GHEA Grapalat" w:cs="GHEA Grapalat"/>
          <w:lang w:val="hy-AM"/>
        </w:rPr>
        <w:t xml:space="preserve"> աշխատանքների </w:t>
      </w:r>
      <w:r w:rsidR="00876CB8" w:rsidRPr="00131229">
        <w:rPr>
          <w:rFonts w:ascii="GHEA Grapalat" w:hAnsi="GHEA Grapalat"/>
          <w:lang w:val="hy-AM"/>
        </w:rPr>
        <w:t>տեխնիկական հսկողության  ծառայությունների</w:t>
      </w:r>
      <w:r w:rsidRPr="00131229">
        <w:rPr>
          <w:rFonts w:ascii="GHEA Grapalat" w:hAnsi="GHEA Grapalat" w:cs="Arial Armenian"/>
          <w:lang w:val="hy-AM"/>
        </w:rPr>
        <w:t xml:space="preserve"> մատուցման պայմանագրերը։</w:t>
      </w:r>
      <w:r w:rsidRPr="00876CB8">
        <w:rPr>
          <w:rFonts w:ascii="GHEA Grapalat" w:hAnsi="GHEA Grapalat" w:cs="Arial Armenian"/>
          <w:lang w:val="hy-AM"/>
        </w:rPr>
        <w:t xml:space="preserve">  </w:t>
      </w:r>
    </w:p>
    <w:p w14:paraId="69E0281B" w14:textId="77777777" w:rsidR="00C02D7B" w:rsidRPr="00D96A76" w:rsidRDefault="00C02D7B" w:rsidP="00C02D7B">
      <w:pPr>
        <w:pStyle w:val="23"/>
        <w:spacing w:line="240" w:lineRule="auto"/>
        <w:rPr>
          <w:rFonts w:ascii="GHEA Grapalat" w:hAnsi="GHEA Grapalat" w:cs="Arial Armenian"/>
          <w:lang w:val="hy-AM"/>
        </w:rPr>
      </w:pPr>
      <w:r w:rsidRPr="00D96A76">
        <w:rPr>
          <w:rFonts w:ascii="GHEA Grapalat" w:hAnsi="GHEA Grapalat" w:cs="Arial Armenian"/>
          <w:lang w:val="hy-AM"/>
        </w:rPr>
        <w:t>բ. սույն ենթակետի ա) պարբերությամբ նախատեսված պահանջներին իր համապատասխանությունը հիմնավորելու համար մասնակիցը հայտով ներկայացնում է նախկինում կատարած պայմանագրի (պայմանագրերի, համաձայնագրերի) պատճենները:</w:t>
      </w:r>
    </w:p>
    <w:p w14:paraId="576F9595" w14:textId="77777777" w:rsidR="00C02D7B" w:rsidRPr="00D96A76" w:rsidRDefault="00C02D7B" w:rsidP="00C02D7B">
      <w:pPr>
        <w:pStyle w:val="23"/>
        <w:spacing w:line="240" w:lineRule="auto"/>
        <w:rPr>
          <w:rFonts w:ascii="GHEA Grapalat" w:hAnsi="GHEA Grapalat" w:cs="Arial Armenian"/>
          <w:lang w:val="hy-AM"/>
        </w:rPr>
      </w:pPr>
      <w:r w:rsidRPr="00D96A76">
        <w:rPr>
          <w:rFonts w:ascii="GHEA Grapalat" w:hAnsi="GHEA Grapalat" w:cs="Arial Armenian"/>
          <w:lang w:val="hy-AM"/>
        </w:rPr>
        <w:lastRenderedPageBreak/>
        <w:t>բ. «Աշխատանքային ռեսուրսներ» չափանիշի մասով հրավերի պահանջներին առավելագույնս համապատասխանող մասնակցի որակավորումը գնահատվում է «30» միավոր` լավագույն առաջարկ: Լավագույն առաջարկի համեմատությամբ գնահատվում են մնացած բոլոր մասնակիցների որակավորումները,</w:t>
      </w:r>
    </w:p>
    <w:p w14:paraId="6ECA660B" w14:textId="77777777" w:rsidR="00C02D7B" w:rsidRPr="00D96A76" w:rsidRDefault="00C02D7B" w:rsidP="00C02D7B">
      <w:pPr>
        <w:pStyle w:val="23"/>
        <w:spacing w:line="240" w:lineRule="auto"/>
        <w:rPr>
          <w:rFonts w:ascii="GHEA Grapalat" w:hAnsi="GHEA Grapalat" w:cs="Arial Armenian"/>
        </w:rPr>
      </w:pPr>
      <w:r w:rsidRPr="00D96A76">
        <w:rPr>
          <w:rFonts w:ascii="GHEA Grapalat" w:hAnsi="GHEA Grapalat" w:cs="Arial Armenian"/>
          <w:lang w:val="hy-AM"/>
        </w:rPr>
        <w:t>«Աշխատանքային ռեսուրսներ» չափանիշը</w:t>
      </w:r>
      <w:r w:rsidRPr="00D96A76">
        <w:rPr>
          <w:rFonts w:ascii="GHEA Grapalat" w:hAnsi="GHEA Grapalat" w:cs="Arial Armenian"/>
        </w:rPr>
        <w:t xml:space="preserve"> </w:t>
      </w:r>
      <w:r w:rsidRPr="00D96A76">
        <w:rPr>
          <w:rFonts w:ascii="GHEA Grapalat" w:hAnsi="GHEA Grapalat" w:cs="Arial Armenian"/>
          <w:lang w:val="hy-AM"/>
        </w:rPr>
        <w:t>գնահատվում</w:t>
      </w:r>
      <w:r w:rsidRPr="00D96A76">
        <w:rPr>
          <w:rFonts w:ascii="GHEA Grapalat" w:hAnsi="GHEA Grapalat" w:cs="Arial Armenian"/>
        </w:rPr>
        <w:t xml:space="preserve"> </w:t>
      </w:r>
      <w:r w:rsidRPr="00D96A76">
        <w:rPr>
          <w:rFonts w:ascii="GHEA Grapalat" w:hAnsi="GHEA Grapalat" w:cs="Arial Armenian"/>
          <w:lang w:val="hy-AM"/>
        </w:rPr>
        <w:t>է</w:t>
      </w:r>
      <w:r w:rsidRPr="00D96A76">
        <w:rPr>
          <w:rFonts w:ascii="GHEA Grapalat" w:hAnsi="GHEA Grapalat" w:cs="Arial Armenian"/>
        </w:rPr>
        <w:t xml:space="preserve"> </w:t>
      </w:r>
      <w:r w:rsidRPr="00D96A76">
        <w:rPr>
          <w:rFonts w:ascii="GHEA Grapalat" w:hAnsi="GHEA Grapalat" w:cs="Arial Armenian"/>
          <w:lang w:val="hy-AM"/>
        </w:rPr>
        <w:t>հետևյալ</w:t>
      </w:r>
      <w:r w:rsidRPr="00D96A76">
        <w:rPr>
          <w:rFonts w:ascii="GHEA Grapalat" w:hAnsi="GHEA Grapalat" w:cs="Arial Armenian"/>
        </w:rPr>
        <w:t xml:space="preserve"> </w:t>
      </w:r>
      <w:r w:rsidRPr="00D96A76">
        <w:rPr>
          <w:rFonts w:ascii="GHEA Grapalat" w:hAnsi="GHEA Grapalat" w:cs="Arial Armenian"/>
          <w:lang w:val="hy-AM"/>
        </w:rPr>
        <w:t>կարգով</w:t>
      </w:r>
      <w:r w:rsidRPr="00D96A76">
        <w:rPr>
          <w:rFonts w:ascii="GHEA Grapalat" w:hAnsi="GHEA Grapalat" w:cs="Arial Armenian"/>
        </w:rPr>
        <w:t>.</w:t>
      </w:r>
    </w:p>
    <w:p w14:paraId="65B9A9EE" w14:textId="0F09182A" w:rsidR="00C02D7B" w:rsidRPr="00D96A76" w:rsidRDefault="00C02D7B" w:rsidP="00C02D7B">
      <w:pPr>
        <w:pStyle w:val="23"/>
        <w:spacing w:line="240" w:lineRule="auto"/>
        <w:rPr>
          <w:rFonts w:ascii="GHEA Grapalat" w:hAnsi="GHEA Grapalat" w:cs="Arial Armenian"/>
          <w:lang w:val="hy-AM"/>
        </w:rPr>
      </w:pPr>
      <w:r w:rsidRPr="00D96A76">
        <w:rPr>
          <w:rFonts w:ascii="GHEA Grapalat" w:hAnsi="GHEA Grapalat" w:cs="Arial Armenian"/>
          <w:lang w:val="hy-AM"/>
        </w:rPr>
        <w:t>ա</w:t>
      </w:r>
      <w:r w:rsidRPr="00D96A76">
        <w:rPr>
          <w:rFonts w:ascii="GHEA Grapalat" w:hAnsi="GHEA Grapalat" w:cs="Arial Armenian"/>
        </w:rPr>
        <w:t>)</w:t>
      </w:r>
      <w:r w:rsidRPr="00D96A76">
        <w:rPr>
          <w:rFonts w:ascii="GHEA Grapalat" w:hAnsi="GHEA Grapalat" w:cs="Arial Armenian"/>
          <w:lang w:val="hy-AM"/>
        </w:rPr>
        <w:t xml:space="preserve"> աշխատակազմում պետք է ներգրավված լինի առնվազն </w:t>
      </w:r>
      <w:r w:rsidRPr="00131229">
        <w:rPr>
          <w:rFonts w:ascii="GHEA Grapalat" w:hAnsi="GHEA Grapalat" w:cs="Arial Armenian"/>
          <w:b/>
          <w:bCs/>
          <w:lang w:val="hy-AM"/>
        </w:rPr>
        <w:t xml:space="preserve">1 </w:t>
      </w:r>
      <w:r w:rsidR="00131229">
        <w:rPr>
          <w:rFonts w:ascii="GHEA Grapalat" w:hAnsi="GHEA Grapalat" w:cs="Arial Armenian"/>
          <w:b/>
          <w:bCs/>
          <w:lang w:val="hy-AM"/>
        </w:rPr>
        <w:t>համապատասխան մասնագետ</w:t>
      </w:r>
      <w:r w:rsidRPr="00131229">
        <w:rPr>
          <w:rFonts w:ascii="GHEA Grapalat" w:hAnsi="GHEA Grapalat" w:cs="Arial Armenian"/>
          <w:lang w:val="hy-AM"/>
        </w:rPr>
        <w:t>՝</w:t>
      </w:r>
      <w:r w:rsidRPr="00D96A76">
        <w:rPr>
          <w:rFonts w:ascii="GHEA Grapalat" w:hAnsi="GHEA Grapalat" w:cs="Arial Armenian"/>
          <w:lang w:val="hy-AM"/>
        </w:rPr>
        <w:t xml:space="preserve"> առնվազն 3 տարվա մասնագիտական աշխատանքային փորձով։</w:t>
      </w:r>
    </w:p>
    <w:p w14:paraId="1EB90C12" w14:textId="77777777" w:rsidR="00C02D7B" w:rsidRPr="00D96A76" w:rsidRDefault="00C02D7B" w:rsidP="00C02D7B">
      <w:pPr>
        <w:pStyle w:val="23"/>
        <w:spacing w:line="240" w:lineRule="auto"/>
        <w:rPr>
          <w:rFonts w:ascii="GHEA Grapalat" w:hAnsi="GHEA Grapalat" w:cs="Arial Armenian"/>
          <w:lang w:val="hy-AM"/>
        </w:rPr>
      </w:pPr>
      <w:r w:rsidRPr="00D96A76">
        <w:rPr>
          <w:rFonts w:ascii="GHEA Grapalat" w:hAnsi="GHEA Grapalat" w:cs="Arial Armenian"/>
          <w:lang w:val="hy-AM"/>
        </w:rPr>
        <w:t>բ</w:t>
      </w:r>
      <w:r w:rsidRPr="00D96A76">
        <w:rPr>
          <w:rFonts w:ascii="GHEA Grapalat" w:hAnsi="GHEA Grapalat" w:cs="Arial Armenian"/>
        </w:rPr>
        <w:t>)</w:t>
      </w:r>
      <w:r w:rsidRPr="00D96A76">
        <w:rPr>
          <w:rFonts w:ascii="GHEA Grapalat" w:hAnsi="GHEA Grapalat" w:cs="Arial Armenian"/>
          <w:lang w:val="hy-AM"/>
        </w:rPr>
        <w:t xml:space="preserve">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C02D7B" w:rsidRPr="00D96A76" w14:paraId="6A548099" w14:textId="77777777" w:rsidTr="00674D33">
        <w:tc>
          <w:tcPr>
            <w:tcW w:w="10031" w:type="dxa"/>
            <w:gridSpan w:val="5"/>
          </w:tcPr>
          <w:p w14:paraId="3C10C4A3" w14:textId="77777777" w:rsidR="00C02D7B" w:rsidRPr="00D96A76" w:rsidRDefault="00C02D7B" w:rsidP="00674D33">
            <w:pPr>
              <w:pStyle w:val="23"/>
              <w:spacing w:line="240" w:lineRule="auto"/>
              <w:rPr>
                <w:rFonts w:ascii="GHEA Grapalat" w:hAnsi="GHEA Grapalat" w:cs="Arial Armenian"/>
                <w:lang w:val="en-US"/>
              </w:rPr>
            </w:pPr>
            <w:bookmarkStart w:id="2" w:name="_Hlk49439215"/>
            <w:r w:rsidRPr="00D96A76">
              <w:rPr>
                <w:rFonts w:ascii="GHEA Grapalat" w:hAnsi="GHEA Grapalat" w:cs="Arial Armenian"/>
                <w:lang w:val="en-US"/>
              </w:rPr>
              <w:t>Հիմնական աշխատակազմում ներառված մասնագետների</w:t>
            </w:r>
          </w:p>
        </w:tc>
      </w:tr>
      <w:tr w:rsidR="00C02D7B" w:rsidRPr="00D96A76" w14:paraId="7703801D" w14:textId="77777777" w:rsidTr="00674D33">
        <w:tc>
          <w:tcPr>
            <w:tcW w:w="1728" w:type="dxa"/>
            <w:vMerge w:val="restart"/>
            <w:vAlign w:val="center"/>
          </w:tcPr>
          <w:p w14:paraId="46D65030"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անունը, ազգանունը</w:t>
            </w:r>
          </w:p>
        </w:tc>
        <w:tc>
          <w:tcPr>
            <w:tcW w:w="1782" w:type="dxa"/>
            <w:vMerge w:val="restart"/>
            <w:vAlign w:val="center"/>
          </w:tcPr>
          <w:p w14:paraId="26CF1CC7"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որակավորումը</w:t>
            </w:r>
          </w:p>
        </w:tc>
        <w:tc>
          <w:tcPr>
            <w:tcW w:w="4253" w:type="dxa"/>
            <w:gridSpan w:val="2"/>
          </w:tcPr>
          <w:p w14:paraId="728FC1E0"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 xml:space="preserve">աշխատանքային փորձը </w:t>
            </w:r>
          </w:p>
        </w:tc>
        <w:tc>
          <w:tcPr>
            <w:tcW w:w="2268" w:type="dxa"/>
            <w:vMerge w:val="restart"/>
          </w:tcPr>
          <w:p w14:paraId="100DA870"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գործատուի անվանումը</w:t>
            </w:r>
          </w:p>
        </w:tc>
      </w:tr>
      <w:tr w:rsidR="00C02D7B" w:rsidRPr="00D96A76" w14:paraId="51FE8801" w14:textId="77777777" w:rsidTr="00674D33">
        <w:tc>
          <w:tcPr>
            <w:tcW w:w="1728" w:type="dxa"/>
            <w:vMerge/>
          </w:tcPr>
          <w:p w14:paraId="5C56D7E9" w14:textId="77777777" w:rsidR="00C02D7B" w:rsidRPr="00D96A76" w:rsidRDefault="00C02D7B" w:rsidP="00674D33">
            <w:pPr>
              <w:pStyle w:val="23"/>
              <w:spacing w:line="240" w:lineRule="auto"/>
              <w:rPr>
                <w:rFonts w:ascii="GHEA Grapalat" w:hAnsi="GHEA Grapalat" w:cs="Arial Armenian"/>
                <w:lang w:val="en-US"/>
              </w:rPr>
            </w:pPr>
          </w:p>
        </w:tc>
        <w:tc>
          <w:tcPr>
            <w:tcW w:w="1782" w:type="dxa"/>
            <w:vMerge/>
          </w:tcPr>
          <w:p w14:paraId="0AA5FDC2" w14:textId="77777777" w:rsidR="00C02D7B" w:rsidRPr="00D96A76" w:rsidRDefault="00C02D7B" w:rsidP="00674D33">
            <w:pPr>
              <w:pStyle w:val="23"/>
              <w:spacing w:line="240" w:lineRule="auto"/>
              <w:rPr>
                <w:rFonts w:ascii="GHEA Grapalat" w:hAnsi="GHEA Grapalat" w:cs="Arial Armenian"/>
                <w:lang w:val="en-US"/>
              </w:rPr>
            </w:pPr>
          </w:p>
        </w:tc>
        <w:tc>
          <w:tcPr>
            <w:tcW w:w="1560" w:type="dxa"/>
          </w:tcPr>
          <w:p w14:paraId="1D04B579"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ժամանակահատվածը</w:t>
            </w:r>
          </w:p>
        </w:tc>
        <w:tc>
          <w:tcPr>
            <w:tcW w:w="2693" w:type="dxa"/>
            <w:vAlign w:val="center"/>
          </w:tcPr>
          <w:p w14:paraId="58B2AD0F"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գործունեության ոլորտը և կատարած աշխատանքը</w:t>
            </w:r>
          </w:p>
        </w:tc>
        <w:tc>
          <w:tcPr>
            <w:tcW w:w="2268" w:type="dxa"/>
            <w:vMerge/>
          </w:tcPr>
          <w:p w14:paraId="59A60AF0" w14:textId="77777777" w:rsidR="00C02D7B" w:rsidRPr="00D96A76" w:rsidRDefault="00C02D7B" w:rsidP="00674D33">
            <w:pPr>
              <w:pStyle w:val="23"/>
              <w:spacing w:line="240" w:lineRule="auto"/>
              <w:rPr>
                <w:rFonts w:ascii="GHEA Grapalat" w:hAnsi="GHEA Grapalat" w:cs="Arial Armenian"/>
                <w:lang w:val="en-US"/>
              </w:rPr>
            </w:pPr>
          </w:p>
        </w:tc>
      </w:tr>
      <w:tr w:rsidR="00C02D7B" w:rsidRPr="00D96A76" w14:paraId="6079FF0C" w14:textId="77777777" w:rsidTr="00674D33">
        <w:tc>
          <w:tcPr>
            <w:tcW w:w="1728" w:type="dxa"/>
          </w:tcPr>
          <w:p w14:paraId="2CB48101"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1</w:t>
            </w:r>
          </w:p>
        </w:tc>
        <w:tc>
          <w:tcPr>
            <w:tcW w:w="1782" w:type="dxa"/>
          </w:tcPr>
          <w:p w14:paraId="23C5D9C2"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2</w:t>
            </w:r>
          </w:p>
        </w:tc>
        <w:tc>
          <w:tcPr>
            <w:tcW w:w="1560" w:type="dxa"/>
          </w:tcPr>
          <w:p w14:paraId="783FAB82"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3</w:t>
            </w:r>
          </w:p>
        </w:tc>
        <w:tc>
          <w:tcPr>
            <w:tcW w:w="2693" w:type="dxa"/>
          </w:tcPr>
          <w:p w14:paraId="3DA397BB"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4</w:t>
            </w:r>
          </w:p>
        </w:tc>
        <w:tc>
          <w:tcPr>
            <w:tcW w:w="2268" w:type="dxa"/>
          </w:tcPr>
          <w:p w14:paraId="4800C45D"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5</w:t>
            </w:r>
          </w:p>
        </w:tc>
      </w:tr>
      <w:tr w:rsidR="00C02D7B" w:rsidRPr="00D96A76" w14:paraId="1C790FE2" w14:textId="77777777" w:rsidTr="00674D33">
        <w:tc>
          <w:tcPr>
            <w:tcW w:w="1728" w:type="dxa"/>
          </w:tcPr>
          <w:p w14:paraId="433A5257"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1.</w:t>
            </w:r>
          </w:p>
        </w:tc>
        <w:tc>
          <w:tcPr>
            <w:tcW w:w="1782" w:type="dxa"/>
          </w:tcPr>
          <w:p w14:paraId="2F75AB6C" w14:textId="77777777" w:rsidR="00C02D7B" w:rsidRPr="00D96A76" w:rsidRDefault="00C02D7B" w:rsidP="00674D33">
            <w:pPr>
              <w:pStyle w:val="23"/>
              <w:spacing w:line="240" w:lineRule="auto"/>
              <w:rPr>
                <w:rFonts w:ascii="GHEA Grapalat" w:hAnsi="GHEA Grapalat" w:cs="Arial Armenian"/>
                <w:lang w:val="en-US"/>
              </w:rPr>
            </w:pPr>
          </w:p>
        </w:tc>
        <w:tc>
          <w:tcPr>
            <w:tcW w:w="1560" w:type="dxa"/>
          </w:tcPr>
          <w:p w14:paraId="503E2394" w14:textId="77777777" w:rsidR="00C02D7B" w:rsidRPr="00D96A76" w:rsidRDefault="00C02D7B" w:rsidP="00674D33">
            <w:pPr>
              <w:pStyle w:val="23"/>
              <w:spacing w:line="240" w:lineRule="auto"/>
              <w:rPr>
                <w:rFonts w:ascii="GHEA Grapalat" w:hAnsi="GHEA Grapalat" w:cs="Arial Armenian"/>
                <w:lang w:val="en-US"/>
              </w:rPr>
            </w:pPr>
          </w:p>
        </w:tc>
        <w:tc>
          <w:tcPr>
            <w:tcW w:w="2693" w:type="dxa"/>
          </w:tcPr>
          <w:p w14:paraId="7AE7BA55" w14:textId="77777777" w:rsidR="00C02D7B" w:rsidRPr="00D96A76" w:rsidRDefault="00C02D7B" w:rsidP="00674D33">
            <w:pPr>
              <w:pStyle w:val="23"/>
              <w:spacing w:line="240" w:lineRule="auto"/>
              <w:rPr>
                <w:rFonts w:ascii="GHEA Grapalat" w:hAnsi="GHEA Grapalat" w:cs="Arial Armenian"/>
                <w:lang w:val="en-US"/>
              </w:rPr>
            </w:pPr>
          </w:p>
        </w:tc>
        <w:tc>
          <w:tcPr>
            <w:tcW w:w="2268" w:type="dxa"/>
          </w:tcPr>
          <w:p w14:paraId="26E4395B" w14:textId="77777777" w:rsidR="00C02D7B" w:rsidRPr="00D96A76" w:rsidRDefault="00C02D7B" w:rsidP="00674D33">
            <w:pPr>
              <w:pStyle w:val="23"/>
              <w:spacing w:line="240" w:lineRule="auto"/>
              <w:rPr>
                <w:rFonts w:ascii="GHEA Grapalat" w:hAnsi="GHEA Grapalat" w:cs="Arial Armenian"/>
                <w:lang w:val="en-US"/>
              </w:rPr>
            </w:pPr>
          </w:p>
        </w:tc>
      </w:tr>
      <w:tr w:rsidR="00C02D7B" w:rsidRPr="00D96A76" w14:paraId="5D3151C9" w14:textId="77777777" w:rsidTr="00674D33">
        <w:tc>
          <w:tcPr>
            <w:tcW w:w="1728" w:type="dxa"/>
          </w:tcPr>
          <w:p w14:paraId="6B6310F0"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2.</w:t>
            </w:r>
          </w:p>
        </w:tc>
        <w:tc>
          <w:tcPr>
            <w:tcW w:w="1782" w:type="dxa"/>
          </w:tcPr>
          <w:p w14:paraId="528DBE19" w14:textId="77777777" w:rsidR="00C02D7B" w:rsidRPr="00D96A76" w:rsidRDefault="00C02D7B" w:rsidP="00674D33">
            <w:pPr>
              <w:pStyle w:val="23"/>
              <w:spacing w:line="240" w:lineRule="auto"/>
              <w:rPr>
                <w:rFonts w:ascii="GHEA Grapalat" w:hAnsi="GHEA Grapalat" w:cs="Arial Armenian"/>
                <w:lang w:val="en-US"/>
              </w:rPr>
            </w:pPr>
          </w:p>
        </w:tc>
        <w:tc>
          <w:tcPr>
            <w:tcW w:w="1560" w:type="dxa"/>
          </w:tcPr>
          <w:p w14:paraId="22C2A91D" w14:textId="77777777" w:rsidR="00C02D7B" w:rsidRPr="00D96A76" w:rsidRDefault="00C02D7B" w:rsidP="00674D33">
            <w:pPr>
              <w:pStyle w:val="23"/>
              <w:spacing w:line="240" w:lineRule="auto"/>
              <w:rPr>
                <w:rFonts w:ascii="GHEA Grapalat" w:hAnsi="GHEA Grapalat" w:cs="Arial Armenian"/>
                <w:lang w:val="en-US"/>
              </w:rPr>
            </w:pPr>
          </w:p>
        </w:tc>
        <w:tc>
          <w:tcPr>
            <w:tcW w:w="2693" w:type="dxa"/>
          </w:tcPr>
          <w:p w14:paraId="20DE83D2" w14:textId="77777777" w:rsidR="00C02D7B" w:rsidRPr="00D96A76" w:rsidRDefault="00C02D7B" w:rsidP="00674D33">
            <w:pPr>
              <w:pStyle w:val="23"/>
              <w:spacing w:line="240" w:lineRule="auto"/>
              <w:rPr>
                <w:rFonts w:ascii="GHEA Grapalat" w:hAnsi="GHEA Grapalat" w:cs="Arial Armenian"/>
                <w:lang w:val="en-US"/>
              </w:rPr>
            </w:pPr>
          </w:p>
        </w:tc>
        <w:tc>
          <w:tcPr>
            <w:tcW w:w="2268" w:type="dxa"/>
          </w:tcPr>
          <w:p w14:paraId="1373D14E" w14:textId="77777777" w:rsidR="00C02D7B" w:rsidRPr="00D96A76" w:rsidRDefault="00C02D7B" w:rsidP="00674D33">
            <w:pPr>
              <w:pStyle w:val="23"/>
              <w:spacing w:line="240" w:lineRule="auto"/>
              <w:rPr>
                <w:rFonts w:ascii="GHEA Grapalat" w:hAnsi="GHEA Grapalat" w:cs="Arial Armenian"/>
                <w:lang w:val="en-US"/>
              </w:rPr>
            </w:pPr>
          </w:p>
        </w:tc>
      </w:tr>
      <w:tr w:rsidR="00C02D7B" w:rsidRPr="00D96A76" w14:paraId="536AAE91" w14:textId="77777777" w:rsidTr="00674D33">
        <w:tc>
          <w:tcPr>
            <w:tcW w:w="1728" w:type="dxa"/>
          </w:tcPr>
          <w:p w14:paraId="481B6B8E"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w:t>
            </w:r>
          </w:p>
        </w:tc>
        <w:tc>
          <w:tcPr>
            <w:tcW w:w="1782" w:type="dxa"/>
          </w:tcPr>
          <w:p w14:paraId="5EF9F0C3" w14:textId="77777777" w:rsidR="00C02D7B" w:rsidRPr="00D96A76" w:rsidRDefault="00C02D7B" w:rsidP="00674D33">
            <w:pPr>
              <w:pStyle w:val="23"/>
              <w:spacing w:line="240" w:lineRule="auto"/>
              <w:rPr>
                <w:rFonts w:ascii="GHEA Grapalat" w:hAnsi="GHEA Grapalat" w:cs="Arial Armenian"/>
                <w:lang w:val="en-US"/>
              </w:rPr>
            </w:pPr>
          </w:p>
        </w:tc>
        <w:tc>
          <w:tcPr>
            <w:tcW w:w="1560" w:type="dxa"/>
          </w:tcPr>
          <w:p w14:paraId="3596624D" w14:textId="77777777" w:rsidR="00C02D7B" w:rsidRPr="00D96A76" w:rsidRDefault="00C02D7B" w:rsidP="00674D33">
            <w:pPr>
              <w:pStyle w:val="23"/>
              <w:spacing w:line="240" w:lineRule="auto"/>
              <w:rPr>
                <w:rFonts w:ascii="GHEA Grapalat" w:hAnsi="GHEA Grapalat" w:cs="Arial Armenian"/>
                <w:lang w:val="en-US"/>
              </w:rPr>
            </w:pPr>
          </w:p>
        </w:tc>
        <w:tc>
          <w:tcPr>
            <w:tcW w:w="2693" w:type="dxa"/>
          </w:tcPr>
          <w:p w14:paraId="6545E84E" w14:textId="77777777" w:rsidR="00C02D7B" w:rsidRPr="00D96A76" w:rsidRDefault="00C02D7B" w:rsidP="00674D33">
            <w:pPr>
              <w:pStyle w:val="23"/>
              <w:spacing w:line="240" w:lineRule="auto"/>
              <w:rPr>
                <w:rFonts w:ascii="GHEA Grapalat" w:hAnsi="GHEA Grapalat" w:cs="Arial Armenian"/>
                <w:lang w:val="en-US"/>
              </w:rPr>
            </w:pPr>
          </w:p>
        </w:tc>
        <w:tc>
          <w:tcPr>
            <w:tcW w:w="2268" w:type="dxa"/>
          </w:tcPr>
          <w:p w14:paraId="45EDEB5A" w14:textId="77777777" w:rsidR="00C02D7B" w:rsidRPr="00D96A76" w:rsidRDefault="00C02D7B" w:rsidP="00674D33">
            <w:pPr>
              <w:pStyle w:val="23"/>
              <w:spacing w:line="240" w:lineRule="auto"/>
              <w:rPr>
                <w:rFonts w:ascii="GHEA Grapalat" w:hAnsi="GHEA Grapalat" w:cs="Arial Armenian"/>
                <w:lang w:val="en-US"/>
              </w:rPr>
            </w:pPr>
          </w:p>
        </w:tc>
      </w:tr>
    </w:tbl>
    <w:bookmarkEnd w:id="2"/>
    <w:p w14:paraId="3EB7C678"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Ընդ որում աշխատանքային ռեսուրսների առկայությունը հիմնավորելու համար Մասնակիցը ներկայացնում է առաջադրված աշխատակազմում ներգրավված մաս</w:t>
      </w:r>
      <w:r w:rsidRPr="00D96A76">
        <w:rPr>
          <w:rFonts w:ascii="GHEA Grapalat" w:hAnsi="GHEA Grapalat" w:cs="Arial Armenian"/>
          <w:lang w:val="en-US"/>
        </w:rPr>
        <w:softHyphen/>
        <w:t>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p>
    <w:p w14:paraId="2B45C29C"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hy-AM"/>
        </w:rPr>
        <w:t>Հ</w:t>
      </w:r>
      <w:r w:rsidRPr="00D96A76">
        <w:rPr>
          <w:rFonts w:ascii="GHEA Grapalat" w:hAnsi="GHEA Grapalat" w:cs="Arial Armenian"/>
          <w:lang w:val="en-US"/>
        </w:rPr>
        <w:t>այտեր</w:t>
      </w:r>
      <w:r w:rsidRPr="00D96A76">
        <w:rPr>
          <w:rFonts w:ascii="GHEA Grapalat" w:hAnsi="GHEA Grapalat" w:cs="Arial Armenian"/>
          <w:lang w:val="hy-AM"/>
        </w:rPr>
        <w:t>ի</w:t>
      </w:r>
      <w:r w:rsidRPr="00D96A76">
        <w:rPr>
          <w:rFonts w:ascii="GHEA Grapalat" w:hAnsi="GHEA Grapalat" w:cs="Arial Armenian"/>
          <w:lang w:val="en-US"/>
        </w:rPr>
        <w:t xml:space="preserve"> գնահատ</w:t>
      </w:r>
      <w:r w:rsidRPr="00D96A76">
        <w:rPr>
          <w:rFonts w:ascii="GHEA Grapalat" w:hAnsi="GHEA Grapalat" w:cs="Arial Armenian"/>
          <w:lang w:val="hy-AM"/>
        </w:rPr>
        <w:t>ման</w:t>
      </w:r>
      <w:r w:rsidRPr="00D96A76">
        <w:rPr>
          <w:rFonts w:ascii="GHEA Grapalat" w:hAnsi="GHEA Grapalat" w:cs="Arial Armenian"/>
          <w:lang w:val="en-US"/>
        </w:rPr>
        <w:t xml:space="preserve"> </w:t>
      </w:r>
      <w:r w:rsidRPr="00D96A76">
        <w:rPr>
          <w:rFonts w:ascii="GHEA Grapalat" w:hAnsi="GHEA Grapalat" w:cs="Arial Armenian"/>
          <w:lang w:val="hy-AM"/>
        </w:rPr>
        <w:t>չափանիշները</w:t>
      </w:r>
      <w:r w:rsidRPr="00D96A76">
        <w:rPr>
          <w:rFonts w:ascii="GHEA Grapalat" w:hAnsi="GHEA Grapalat" w:cs="Arial Armenian"/>
          <w:lang w:val="en-US"/>
        </w:rPr>
        <w:t>`</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C02D7B" w:rsidRPr="00D96A76" w14:paraId="536E5289" w14:textId="77777777" w:rsidTr="00674D3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2E47AC6C" w14:textId="77777777" w:rsidR="00C02D7B" w:rsidRPr="00D96A76" w:rsidRDefault="00C02D7B" w:rsidP="00674D33">
            <w:pPr>
              <w:pStyle w:val="23"/>
              <w:spacing w:line="240" w:lineRule="auto"/>
              <w:rPr>
                <w:rFonts w:ascii="GHEA Grapalat" w:hAnsi="GHEA Grapalat" w:cs="Arial Armenian"/>
                <w:lang w:val="en-US"/>
              </w:rPr>
            </w:pPr>
            <w:bookmarkStart w:id="3" w:name="_Hlk49440392"/>
            <w:r w:rsidRPr="00D96A76">
              <w:rPr>
                <w:rFonts w:ascii="GHEA Grapalat" w:hAnsi="GHEA Grapalat" w:cs="Arial Armenian"/>
                <w:lang w:val="en-US"/>
              </w:rPr>
              <w:t>Գնահատման չափանիշը</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0EAE653B"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Առավելագույն միավորը</w:t>
            </w:r>
          </w:p>
        </w:tc>
      </w:tr>
      <w:tr w:rsidR="00C02D7B" w:rsidRPr="00D96A76" w14:paraId="47340C63" w14:textId="77777777" w:rsidTr="00674D3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4A614442"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108486CC" w14:textId="77777777" w:rsidR="00C02D7B" w:rsidRPr="00D96A76" w:rsidRDefault="00C02D7B" w:rsidP="00674D33">
            <w:pPr>
              <w:pStyle w:val="23"/>
              <w:spacing w:line="240" w:lineRule="auto"/>
              <w:rPr>
                <w:rFonts w:ascii="GHEA Grapalat" w:hAnsi="GHEA Grapalat" w:cs="Arial Armenian"/>
                <w:lang w:val="hy-AM"/>
              </w:rPr>
            </w:pPr>
            <w:r w:rsidRPr="00D96A76">
              <w:rPr>
                <w:rFonts w:ascii="GHEA Grapalat" w:hAnsi="GHEA Grapalat" w:cs="Arial Armenian"/>
                <w:lang w:val="hy-AM"/>
              </w:rPr>
              <w:t>2</w:t>
            </w:r>
          </w:p>
        </w:tc>
      </w:tr>
      <w:tr w:rsidR="00C02D7B" w:rsidRPr="00D96A76" w14:paraId="60CBE0A5" w14:textId="77777777" w:rsidTr="00674D33">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32CC085C" w14:textId="77777777" w:rsidR="00C02D7B" w:rsidRPr="00D96A76" w:rsidRDefault="00C02D7B" w:rsidP="00674D33">
            <w:pPr>
              <w:pStyle w:val="23"/>
              <w:spacing w:line="240" w:lineRule="auto"/>
              <w:rPr>
                <w:rFonts w:ascii="GHEA Grapalat" w:hAnsi="GHEA Grapalat" w:cs="Arial Armenian"/>
                <w:lang w:val="hy-AM"/>
              </w:rPr>
            </w:pPr>
            <w:r w:rsidRPr="00D96A76">
              <w:rPr>
                <w:rFonts w:ascii="GHEA Grapalat" w:hAnsi="GHEA Grapalat" w:cs="Arial Armenian"/>
                <w:lang w:val="en-US"/>
              </w:rPr>
              <w:t>Մասնագիտական փորձառություն</w:t>
            </w:r>
            <w:r w:rsidRPr="00D96A76">
              <w:rPr>
                <w:rFonts w:ascii="GHEA Grapalat" w:hAnsi="GHEA Grapalat" w:cs="Arial Armenian"/>
                <w:lang w:val="hy-AM"/>
              </w:rPr>
              <w:t xml:space="preserve">, </w:t>
            </w:r>
            <w:r w:rsidRPr="00D96A76">
              <w:rPr>
                <w:rFonts w:ascii="GHEA Grapalat" w:hAnsi="GHEA Grapalat" w:cs="Arial Armenian"/>
                <w:lang w:val="en-US"/>
              </w:rPr>
              <w:t>Աշխատանքային ռեսուրսներ</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14:paraId="58697575"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hy-AM"/>
              </w:rPr>
              <w:t>7</w:t>
            </w:r>
            <w:r w:rsidRPr="00D96A76">
              <w:rPr>
                <w:rFonts w:ascii="GHEA Grapalat" w:hAnsi="GHEA Grapalat" w:cs="Arial Armenian"/>
                <w:lang w:val="en-US"/>
              </w:rPr>
              <w:t>0</w:t>
            </w:r>
          </w:p>
        </w:tc>
      </w:tr>
      <w:tr w:rsidR="00C02D7B" w:rsidRPr="00D96A76" w14:paraId="0E922506" w14:textId="77777777" w:rsidTr="00674D3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0875FD4D"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Գնային պայման</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318320E8"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30</w:t>
            </w:r>
          </w:p>
        </w:tc>
      </w:tr>
      <w:tr w:rsidR="00C02D7B" w:rsidRPr="00D96A76" w14:paraId="3640B648" w14:textId="77777777" w:rsidTr="00674D3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17A30843" w14:textId="77777777" w:rsidR="00C02D7B" w:rsidRPr="00D96A76" w:rsidRDefault="00C02D7B" w:rsidP="00674D33">
            <w:pPr>
              <w:pStyle w:val="23"/>
              <w:spacing w:line="240" w:lineRule="auto"/>
              <w:rPr>
                <w:rFonts w:ascii="GHEA Grapalat" w:hAnsi="GHEA Grapalat" w:cs="Arial Armenian"/>
                <w:b/>
                <w:bCs/>
                <w:lang w:val="en-US"/>
              </w:rPr>
            </w:pPr>
            <w:r w:rsidRPr="00D96A76">
              <w:rPr>
                <w:rFonts w:ascii="GHEA Grapalat" w:hAnsi="GHEA Grapalat" w:cs="Arial Armenian"/>
                <w:b/>
                <w:bCs/>
                <w:lang w:val="en-US"/>
              </w:rPr>
              <w:t>Ընդամենը</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6480A4D7" w14:textId="77777777" w:rsidR="00C02D7B" w:rsidRPr="00D96A76" w:rsidRDefault="00C02D7B" w:rsidP="00674D33">
            <w:pPr>
              <w:pStyle w:val="23"/>
              <w:spacing w:line="240" w:lineRule="auto"/>
              <w:rPr>
                <w:rFonts w:ascii="GHEA Grapalat" w:hAnsi="GHEA Grapalat" w:cs="Arial Armenian"/>
                <w:b/>
                <w:bCs/>
                <w:lang w:val="en-US"/>
              </w:rPr>
            </w:pPr>
            <w:r w:rsidRPr="00D96A76">
              <w:rPr>
                <w:rFonts w:ascii="GHEA Grapalat" w:hAnsi="GHEA Grapalat" w:cs="Arial Armenian"/>
                <w:b/>
                <w:bCs/>
                <w:lang w:val="en-US"/>
              </w:rPr>
              <w:t>100</w:t>
            </w:r>
          </w:p>
        </w:tc>
      </w:tr>
      <w:bookmarkEnd w:id="3"/>
    </w:tbl>
    <w:p w14:paraId="6B9DAA64" w14:textId="77777777" w:rsidR="00C02D7B" w:rsidRPr="00D96A76" w:rsidRDefault="00C02D7B" w:rsidP="00C02D7B">
      <w:pPr>
        <w:pStyle w:val="23"/>
        <w:spacing w:line="240" w:lineRule="auto"/>
        <w:rPr>
          <w:rFonts w:ascii="GHEA Grapalat" w:hAnsi="GHEA Grapalat" w:cs="Arial Armenian"/>
          <w:lang w:val="en-US"/>
        </w:rPr>
      </w:pPr>
    </w:p>
    <w:p w14:paraId="5487D59B"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hy-AM"/>
        </w:rPr>
        <w:t>Մ</w:t>
      </w:r>
      <w:r w:rsidRPr="00D96A76">
        <w:rPr>
          <w:rFonts w:ascii="GHEA Grapalat" w:hAnsi="GHEA Grapalat" w:cs="Arial Armenian"/>
          <w:lang w:val="en-US"/>
        </w:rPr>
        <w:t>ասնակիցների հայտերը գնահատվում են հետևյալ կարգով`</w:t>
      </w:r>
    </w:p>
    <w:p w14:paraId="7A1A6D94"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 xml:space="preserve">ա. նվազագույն գնային առաջարկ ներկայացրած մասնակցի ֆինանսական առաջարկը գնահատվում է </w:t>
      </w:r>
      <w:r w:rsidRPr="00D96A76">
        <w:rPr>
          <w:rFonts w:ascii="GHEA Grapalat" w:hAnsi="GHEA Grapalat" w:cs="Arial Armenian"/>
          <w:lang w:val="hy-AM"/>
        </w:rPr>
        <w:t>երեսուն</w:t>
      </w:r>
      <w:r w:rsidRPr="00D96A76">
        <w:rPr>
          <w:rFonts w:ascii="GHEA Grapalat" w:hAnsi="GHEA Grapalat" w:cs="Arial Armenian"/>
          <w:lang w:val="en-US"/>
        </w:rPr>
        <w:t xml:space="preserve"> միավոր, իսկ մյուս մասնակիցների ֆինանսական առաջարկներին տրվող միավորները հաշվարկվում են հետևյալ բանաձևով`</w:t>
      </w:r>
    </w:p>
    <w:p w14:paraId="62EAB189" w14:textId="77777777" w:rsidR="00C02D7B" w:rsidRPr="00D96A76" w:rsidRDefault="00C02D7B" w:rsidP="00C02D7B">
      <w:pPr>
        <w:pStyle w:val="23"/>
        <w:spacing w:line="240" w:lineRule="auto"/>
        <w:rPr>
          <w:rFonts w:ascii="GHEA Grapalat" w:hAnsi="GHEA Grapalat" w:cs="Arial Armenian"/>
          <w:lang w:val="en-US"/>
        </w:rPr>
      </w:pPr>
      <w:r w:rsidRPr="00D96A76">
        <w:rPr>
          <w:rFonts w:ascii="Calibri" w:hAnsi="Calibri" w:cs="Calibri"/>
          <w:lang w:val="en-US"/>
        </w:rPr>
        <w:t> </w:t>
      </w:r>
    </w:p>
    <w:p w14:paraId="60A9CED3"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 xml:space="preserve">ԳՄ= ՆԳ X </w:t>
      </w:r>
      <w:r w:rsidRPr="00D96A76">
        <w:rPr>
          <w:rFonts w:ascii="GHEA Grapalat" w:hAnsi="GHEA Grapalat" w:cs="Arial Armenian"/>
          <w:lang w:val="hy-AM"/>
        </w:rPr>
        <w:t>100</w:t>
      </w:r>
      <w:r w:rsidRPr="00D96A76">
        <w:rPr>
          <w:rFonts w:ascii="GHEA Grapalat" w:hAnsi="GHEA Grapalat" w:cs="Arial Armenian"/>
          <w:lang w:val="en-US"/>
        </w:rPr>
        <w:t>/ԳԳ,</w:t>
      </w:r>
    </w:p>
    <w:p w14:paraId="6D7070BB" w14:textId="77777777" w:rsidR="00C02D7B" w:rsidRPr="00D96A76" w:rsidRDefault="00C02D7B" w:rsidP="00C02D7B">
      <w:pPr>
        <w:pStyle w:val="23"/>
        <w:spacing w:line="240" w:lineRule="auto"/>
        <w:rPr>
          <w:rFonts w:ascii="GHEA Grapalat" w:hAnsi="GHEA Grapalat" w:cs="Arial Armenian"/>
          <w:lang w:val="en-US"/>
        </w:rPr>
      </w:pPr>
      <w:r w:rsidRPr="00D96A76">
        <w:rPr>
          <w:rFonts w:ascii="Calibri" w:hAnsi="Calibri" w:cs="Calibri"/>
          <w:lang w:val="en-US"/>
        </w:rPr>
        <w:t> </w:t>
      </w:r>
    </w:p>
    <w:p w14:paraId="0DA1AE59"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որտեղ`</w:t>
      </w:r>
    </w:p>
    <w:p w14:paraId="0EAA3BEA"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ԳՄ-ն գնային առաջարկին տրվող միավորն է,</w:t>
      </w:r>
    </w:p>
    <w:p w14:paraId="33C94099"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ՆԳ-ն նվազագույն գինն է,</w:t>
      </w:r>
    </w:p>
    <w:p w14:paraId="4ABFF716"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ԳԳ-ն գնահատվող մասնակցի առաջարկած գինն է,</w:t>
      </w:r>
    </w:p>
    <w:p w14:paraId="4176E819"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բ. բավարար գնահատված յուրաքանչյուր մասնակցին տրվող գնահատականը հաշվարկվում է հետևյալ բանաձևով`</w:t>
      </w:r>
    </w:p>
    <w:p w14:paraId="09B2F083" w14:textId="77777777" w:rsidR="00C02D7B" w:rsidRPr="00D96A76" w:rsidRDefault="00C02D7B" w:rsidP="00C02D7B">
      <w:pPr>
        <w:pStyle w:val="23"/>
        <w:spacing w:line="240" w:lineRule="auto"/>
        <w:rPr>
          <w:rFonts w:ascii="GHEA Grapalat" w:hAnsi="GHEA Grapalat" w:cs="Arial Armenian"/>
          <w:lang w:val="en-US"/>
        </w:rPr>
      </w:pPr>
      <w:r w:rsidRPr="00D96A76">
        <w:rPr>
          <w:rFonts w:ascii="Calibri" w:hAnsi="Calibri" w:cs="Calibri"/>
          <w:lang w:val="en-US"/>
        </w:rPr>
        <w:t> </w:t>
      </w:r>
    </w:p>
    <w:p w14:paraId="30C17482" w14:textId="77777777" w:rsidR="00C02D7B" w:rsidRPr="00D96A76" w:rsidRDefault="00C02D7B" w:rsidP="00C02D7B">
      <w:pPr>
        <w:pStyle w:val="23"/>
        <w:spacing w:line="240" w:lineRule="auto"/>
        <w:rPr>
          <w:rFonts w:ascii="GHEA Grapalat" w:hAnsi="GHEA Grapalat" w:cs="Arial Armenian"/>
          <w:lang w:val="en-US"/>
        </w:rPr>
      </w:pPr>
      <w:r w:rsidRPr="00D96A76">
        <w:rPr>
          <w:rFonts w:ascii="Calibri" w:hAnsi="Calibri" w:cs="Calibri"/>
          <w:lang w:val="en-US"/>
        </w:rPr>
        <w:t> </w:t>
      </w:r>
      <w:r w:rsidRPr="00D96A76">
        <w:rPr>
          <w:rFonts w:ascii="GHEA Grapalat" w:hAnsi="GHEA Grapalat" w:cs="Arial Armenian"/>
          <w:lang w:val="en-US"/>
        </w:rPr>
        <w:t>ՄԳ = (ԳՄ X 0.7) + (ՏԱ X 0.3),</w:t>
      </w:r>
    </w:p>
    <w:p w14:paraId="089F6B6F" w14:textId="77777777" w:rsidR="00C02D7B" w:rsidRPr="00D96A76" w:rsidRDefault="00C02D7B" w:rsidP="00C02D7B">
      <w:pPr>
        <w:pStyle w:val="23"/>
        <w:spacing w:line="240" w:lineRule="auto"/>
        <w:rPr>
          <w:rFonts w:ascii="GHEA Grapalat" w:hAnsi="GHEA Grapalat" w:cs="Arial Armenian"/>
          <w:lang w:val="en-US"/>
        </w:rPr>
      </w:pPr>
      <w:r w:rsidRPr="00D96A76">
        <w:rPr>
          <w:rFonts w:ascii="Calibri" w:hAnsi="Calibri" w:cs="Calibri"/>
          <w:lang w:val="en-US"/>
        </w:rPr>
        <w:t> </w:t>
      </w:r>
    </w:p>
    <w:p w14:paraId="66E92A62"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որտեղ`</w:t>
      </w:r>
    </w:p>
    <w:p w14:paraId="1A0BE020"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ՄԳ-ն մասնակցին տրվող գնահատականն է,</w:t>
      </w:r>
    </w:p>
    <w:p w14:paraId="54A1DC07"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ԳՄ-ն մասնակցի գնային առաջարկին տրված միավորն է,</w:t>
      </w:r>
    </w:p>
    <w:p w14:paraId="6082DF6B" w14:textId="77777777" w:rsidR="00C02D7B" w:rsidRPr="00D96A76" w:rsidRDefault="00C02D7B" w:rsidP="00C02D7B">
      <w:pPr>
        <w:pStyle w:val="23"/>
        <w:spacing w:line="240" w:lineRule="auto"/>
        <w:rPr>
          <w:rFonts w:ascii="GHEA Grapalat" w:hAnsi="GHEA Grapalat" w:cs="Sylfaen"/>
          <w:lang w:val="en-US"/>
        </w:rPr>
      </w:pPr>
      <w:r w:rsidRPr="00D96A76">
        <w:rPr>
          <w:rFonts w:ascii="GHEA Grapalat" w:hAnsi="GHEA Grapalat" w:cs="Arial Armenian"/>
          <w:lang w:val="en-US"/>
        </w:rPr>
        <w:t xml:space="preserve">ՏԱ-ն </w:t>
      </w:r>
      <w:r w:rsidRPr="00D96A76">
        <w:rPr>
          <w:rFonts w:ascii="GHEA Grapalat" w:hAnsi="GHEA Grapalat" w:cs="Sylfaen"/>
          <w:lang w:val="en-US"/>
        </w:rPr>
        <w:t>մասնակցի որակավորման հատկանիշներին և տեխնիկական առաջարկին տրված միավորն է.</w:t>
      </w:r>
    </w:p>
    <w:p w14:paraId="17C1F4C6" w14:textId="77777777" w:rsidR="00C02D7B" w:rsidRDefault="00C02D7B" w:rsidP="00C02D7B">
      <w:pPr>
        <w:pStyle w:val="23"/>
        <w:spacing w:line="240" w:lineRule="auto"/>
        <w:rPr>
          <w:rFonts w:ascii="GHEA Grapalat" w:hAnsi="GHEA Grapalat" w:cs="Sylfaen"/>
          <w:lang w:val="en-US"/>
        </w:rPr>
      </w:pPr>
      <w:r w:rsidRPr="00D96A76">
        <w:rPr>
          <w:rFonts w:ascii="GHEA Grapalat" w:hAnsi="GHEA Grapalat" w:cs="Sylfaen"/>
          <w:lang w:val="en-US"/>
        </w:rPr>
        <w:t>ընտրված մասնակից է ճանաչվում այն մասնակիցը, որին տրված գնահատականը (ՄԳ) ամենաբարձրն է.</w:t>
      </w:r>
    </w:p>
    <w:p w14:paraId="708DCEB0" w14:textId="77777777" w:rsidR="00C02D7B" w:rsidRPr="00D96A76" w:rsidRDefault="00C02D7B" w:rsidP="00C02D7B">
      <w:pPr>
        <w:pStyle w:val="23"/>
        <w:spacing w:line="240" w:lineRule="auto"/>
        <w:rPr>
          <w:rFonts w:ascii="GHEA Grapalat" w:hAnsi="GHEA Grapalat" w:cs="Sylfaen"/>
          <w:lang w:val="en-US"/>
        </w:rPr>
      </w:pP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lastRenderedPageBreak/>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4B5DDEDE" w:rsidR="00096865" w:rsidRPr="002A386F" w:rsidRDefault="00096865" w:rsidP="00EF3662">
      <w:pPr>
        <w:autoSpaceDE w:val="0"/>
        <w:autoSpaceDN w:val="0"/>
        <w:adjustRightInd w:val="0"/>
        <w:ind w:firstLine="567"/>
        <w:jc w:val="both"/>
        <w:rPr>
          <w:rFonts w:ascii="GHEA Grapalat" w:hAnsi="GHEA Grapalat"/>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w:t>
      </w:r>
      <w:r w:rsidR="002A386F">
        <w:rPr>
          <w:rFonts w:ascii="GHEA Grapalat" w:hAnsi="GHEA Grapalat" w:cs="Sylfaen"/>
          <w:sz w:val="20"/>
          <w:lang w:val="hy-AM"/>
        </w:rPr>
        <w:t>մ։</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674D33">
        <w:rPr>
          <w:rFonts w:ascii="GHEA Grapalat" w:hAnsi="GHEA Grapalat" w:cs="Sylfaen"/>
          <w:sz w:val="20"/>
          <w:lang w:val="hy-AM"/>
        </w:rPr>
        <w:t>Հարցման</w:t>
      </w:r>
      <w:r w:rsidRPr="00064ADD">
        <w:rPr>
          <w:rFonts w:ascii="GHEA Grapalat" w:hAnsi="GHEA Grapalat" w:cs="Arial"/>
          <w:sz w:val="20"/>
          <w:lang w:val="af-ZA"/>
        </w:rPr>
        <w:t xml:space="preserve"> </w:t>
      </w:r>
      <w:r w:rsidRPr="00674D33">
        <w:rPr>
          <w:rFonts w:ascii="GHEA Grapalat" w:hAnsi="GHEA Grapalat" w:cs="Sylfaen"/>
          <w:sz w:val="20"/>
          <w:lang w:val="hy-AM"/>
        </w:rPr>
        <w:t>և</w:t>
      </w:r>
      <w:r w:rsidRPr="00064ADD">
        <w:rPr>
          <w:rFonts w:ascii="GHEA Grapalat" w:hAnsi="GHEA Grapalat" w:cs="Arial"/>
          <w:sz w:val="20"/>
          <w:lang w:val="af-ZA"/>
        </w:rPr>
        <w:t xml:space="preserve"> </w:t>
      </w:r>
      <w:r w:rsidRPr="00674D33">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674D33">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674D33">
        <w:rPr>
          <w:rFonts w:ascii="GHEA Grapalat" w:hAnsi="GHEA Grapalat" w:cs="Sylfaen"/>
          <w:sz w:val="20"/>
          <w:lang w:val="hy-AM"/>
        </w:rPr>
        <w:t>մասին</w:t>
      </w:r>
      <w:r w:rsidRPr="00064ADD">
        <w:rPr>
          <w:rFonts w:ascii="GHEA Grapalat" w:hAnsi="GHEA Grapalat" w:cs="Arial"/>
          <w:sz w:val="20"/>
          <w:lang w:val="af-ZA"/>
        </w:rPr>
        <w:t xml:space="preserve"> </w:t>
      </w:r>
      <w:r w:rsidRPr="00674D33">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674D33">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674D33">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674D33">
        <w:rPr>
          <w:rFonts w:ascii="GHEA Grapalat" w:hAnsi="GHEA Grapalat" w:cs="Arial"/>
          <w:sz w:val="20"/>
          <w:lang w:val="hy-AM"/>
        </w:rPr>
        <w:t>օրը</w:t>
      </w:r>
      <w:r w:rsidR="00781688" w:rsidRPr="00064ADD">
        <w:rPr>
          <w:rFonts w:ascii="GHEA Grapalat" w:hAnsi="GHEA Grapalat" w:cs="Arial"/>
          <w:sz w:val="20"/>
          <w:lang w:val="af-ZA"/>
        </w:rPr>
        <w:t xml:space="preserve"> </w:t>
      </w:r>
      <w:r w:rsidRPr="00674D33">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674D33">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674D33">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674D33">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674D33">
        <w:rPr>
          <w:rFonts w:ascii="GHEA Grapalat" w:hAnsi="GHEA Grapalat" w:cs="Sylfaen"/>
          <w:sz w:val="20"/>
          <w:lang w:val="hy-AM"/>
        </w:rPr>
        <w:t>տեղեկագր</w:t>
      </w:r>
      <w:r w:rsidR="009A73D5" w:rsidRPr="00674D33">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674D33">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674D33">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674D33">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674D33">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ենթաբա</w:t>
      </w:r>
      <w:r w:rsidR="009A73D5" w:rsidRPr="00674D33">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674D33">
        <w:rPr>
          <w:rFonts w:ascii="GHEA Grapalat" w:hAnsi="GHEA Grapalat" w:cs="Sylfaen"/>
          <w:sz w:val="20"/>
          <w:lang w:val="hy-AM"/>
        </w:rPr>
        <w:t>առանց</w:t>
      </w:r>
      <w:r w:rsidRPr="00064ADD">
        <w:rPr>
          <w:rFonts w:ascii="GHEA Grapalat" w:hAnsi="GHEA Grapalat" w:cs="Arial"/>
          <w:sz w:val="20"/>
          <w:lang w:val="af-ZA"/>
        </w:rPr>
        <w:t xml:space="preserve"> </w:t>
      </w:r>
      <w:r w:rsidRPr="00674D33">
        <w:rPr>
          <w:rFonts w:ascii="GHEA Grapalat" w:hAnsi="GHEA Grapalat" w:cs="Sylfaen"/>
          <w:sz w:val="20"/>
          <w:lang w:val="hy-AM"/>
        </w:rPr>
        <w:t>նշելու</w:t>
      </w:r>
      <w:r w:rsidRPr="00064ADD">
        <w:rPr>
          <w:rFonts w:ascii="GHEA Grapalat" w:hAnsi="GHEA Grapalat" w:cs="Arial"/>
          <w:sz w:val="20"/>
          <w:lang w:val="af-ZA"/>
        </w:rPr>
        <w:t xml:space="preserve"> </w:t>
      </w:r>
      <w:r w:rsidRPr="00674D33">
        <w:rPr>
          <w:rFonts w:ascii="GHEA Grapalat" w:hAnsi="GHEA Grapalat" w:cs="Sylfaen"/>
          <w:sz w:val="20"/>
          <w:lang w:val="hy-AM"/>
        </w:rPr>
        <w:t>հարցումը</w:t>
      </w:r>
      <w:r w:rsidRPr="00064ADD">
        <w:rPr>
          <w:rFonts w:ascii="GHEA Grapalat" w:hAnsi="GHEA Grapalat" w:cs="Arial"/>
          <w:sz w:val="20"/>
          <w:lang w:val="af-ZA"/>
        </w:rPr>
        <w:t xml:space="preserve"> </w:t>
      </w:r>
      <w:r w:rsidRPr="00674D33">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674D33">
        <w:rPr>
          <w:rFonts w:ascii="GHEA Grapalat" w:hAnsi="GHEA Grapalat" w:cs="Arial"/>
          <w:sz w:val="20"/>
          <w:lang w:val="hy-AM"/>
        </w:rPr>
        <w:t>մ</w:t>
      </w:r>
      <w:r w:rsidRPr="00674D33">
        <w:rPr>
          <w:rFonts w:ascii="GHEA Grapalat" w:hAnsi="GHEA Grapalat" w:cs="Sylfaen"/>
          <w:sz w:val="20"/>
          <w:lang w:val="hy-AM"/>
        </w:rPr>
        <w:t>ասնակցի</w:t>
      </w:r>
      <w:r w:rsidRPr="00064ADD">
        <w:rPr>
          <w:rFonts w:ascii="GHEA Grapalat" w:hAnsi="GHEA Grapalat" w:cs="Arial"/>
          <w:sz w:val="20"/>
          <w:lang w:val="af-ZA"/>
        </w:rPr>
        <w:t xml:space="preserve"> </w:t>
      </w:r>
      <w:r w:rsidRPr="00674D33">
        <w:rPr>
          <w:rFonts w:ascii="GHEA Grapalat" w:hAnsi="GHEA Grapalat" w:cs="Sylfaen"/>
          <w:sz w:val="20"/>
          <w:lang w:val="hy-AM"/>
        </w:rPr>
        <w:t>տվյալները</w:t>
      </w:r>
      <w:r w:rsidR="004D5671" w:rsidRPr="00674D33">
        <w:rPr>
          <w:rFonts w:ascii="GHEA Grapalat" w:hAnsi="GHEA Grapalat" w:cs="Tahoma"/>
          <w:sz w:val="20"/>
          <w:lang w:val="hy-AM"/>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59421079" w14:textId="03DF0D12" w:rsidR="00B051BE" w:rsidRPr="002A386F" w:rsidRDefault="00096865" w:rsidP="002A386F">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մ</w:t>
      </w:r>
      <w:r w:rsidRPr="00064ADD">
        <w:rPr>
          <w:rFonts w:ascii="GHEA Grapalat" w:hAnsi="GHEA Grapalat" w:cs="Sylfaen"/>
          <w:sz w:val="20"/>
          <w:lang w:val="hy-AM"/>
        </w:rPr>
        <w:t>ասնակիցները</w:t>
      </w:r>
      <w:r w:rsidRPr="00064ADD">
        <w:rPr>
          <w:rFonts w:ascii="GHEA Grapalat" w:hAnsi="GHEA Grapalat" w:cs="Arial Unicode"/>
          <w:sz w:val="20"/>
          <w:lang w:val="hy-AM"/>
        </w:rPr>
        <w:t xml:space="preserve"> </w:t>
      </w:r>
      <w:r w:rsidRPr="00064ADD">
        <w:rPr>
          <w:rFonts w:ascii="GHEA Grapalat" w:hAnsi="GHEA Grapalat" w:cs="Sylfaen"/>
          <w:sz w:val="20"/>
          <w:lang w:val="hy-AM"/>
        </w:rPr>
        <w:t>պարտավոր</w:t>
      </w:r>
      <w:r w:rsidRPr="00064ADD">
        <w:rPr>
          <w:rFonts w:ascii="GHEA Grapalat" w:hAnsi="GHEA Grapalat" w:cs="Arial Unicode"/>
          <w:sz w:val="20"/>
          <w:lang w:val="hy-AM"/>
        </w:rPr>
        <w:t xml:space="preserve"> </w:t>
      </w:r>
      <w:r w:rsidRPr="00064ADD">
        <w:rPr>
          <w:rFonts w:ascii="GHEA Grapalat" w:hAnsi="GHEA Grapalat" w:cs="Sylfaen"/>
          <w:sz w:val="20"/>
          <w:lang w:val="hy-AM"/>
        </w:rPr>
        <w:t>են</w:t>
      </w:r>
      <w:r w:rsidRPr="00064ADD">
        <w:rPr>
          <w:rFonts w:ascii="GHEA Grapalat" w:hAnsi="GHEA Grapalat" w:cs="Arial Unicode"/>
          <w:sz w:val="20"/>
          <w:lang w:val="hy-AM"/>
        </w:rPr>
        <w:t xml:space="preserve"> </w:t>
      </w:r>
      <w:r w:rsidRPr="00064ADD">
        <w:rPr>
          <w:rFonts w:ascii="GHEA Grapalat" w:hAnsi="GHEA Grapalat" w:cs="Sylfaen"/>
          <w:sz w:val="20"/>
          <w:lang w:val="hy-AM"/>
        </w:rPr>
        <w:t>երկարաձգել</w:t>
      </w:r>
      <w:r w:rsidRPr="00064ADD">
        <w:rPr>
          <w:rFonts w:ascii="GHEA Grapalat" w:hAnsi="GHEA Grapalat" w:cs="Arial Unicode"/>
          <w:sz w:val="20"/>
          <w:lang w:val="hy-AM"/>
        </w:rPr>
        <w:t xml:space="preserve"> </w:t>
      </w:r>
      <w:r w:rsidRPr="00064ADD">
        <w:rPr>
          <w:rFonts w:ascii="GHEA Grapalat" w:hAnsi="GHEA Grapalat" w:cs="Sylfaen"/>
          <w:sz w:val="20"/>
          <w:lang w:val="hy-AM"/>
        </w:rPr>
        <w:t>իրենց</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ներկայացրած</w:t>
      </w:r>
      <w:r w:rsidRPr="00064ADD">
        <w:rPr>
          <w:rFonts w:ascii="GHEA Grapalat" w:hAnsi="GHEA Grapalat" w:cs="Arial Unicode"/>
          <w:sz w:val="20"/>
          <w:lang w:val="hy-AM"/>
        </w:rPr>
        <w:t xml:space="preserve"> </w:t>
      </w:r>
      <w:r w:rsidRPr="00064ADD">
        <w:rPr>
          <w:rFonts w:ascii="GHEA Grapalat" w:hAnsi="GHEA Grapalat" w:cs="Sylfaen"/>
          <w:sz w:val="20"/>
          <w:lang w:val="hy-AM"/>
        </w:rPr>
        <w:t>հայտի</w:t>
      </w:r>
      <w:r w:rsidRPr="00064ADD">
        <w:rPr>
          <w:rFonts w:ascii="GHEA Grapalat" w:hAnsi="GHEA Grapalat" w:cs="Arial Unicode"/>
          <w:sz w:val="20"/>
          <w:lang w:val="hy-AM"/>
        </w:rPr>
        <w:t xml:space="preserve"> </w:t>
      </w:r>
      <w:r w:rsidRPr="00064ADD">
        <w:rPr>
          <w:rFonts w:ascii="GHEA Grapalat" w:hAnsi="GHEA Grapalat" w:cs="Sylfaen"/>
          <w:sz w:val="20"/>
          <w:lang w:val="hy-AM"/>
        </w:rPr>
        <w:t>ապահովման</w:t>
      </w:r>
      <w:r w:rsidRPr="00064ADD">
        <w:rPr>
          <w:rFonts w:ascii="GHEA Grapalat" w:hAnsi="GHEA Grapalat" w:cs="Arial Unicode"/>
          <w:sz w:val="20"/>
          <w:lang w:val="hy-AM"/>
        </w:rPr>
        <w:t xml:space="preserve"> </w:t>
      </w:r>
      <w:r w:rsidR="00781688" w:rsidRPr="00064ADD">
        <w:rPr>
          <w:rFonts w:ascii="GHEA Grapalat" w:hAnsi="GHEA Grapalat" w:cs="Arial Unicode"/>
          <w:sz w:val="20"/>
          <w:lang w:val="hy-AM"/>
        </w:rPr>
        <w:t xml:space="preserve">վավերականության </w:t>
      </w:r>
      <w:r w:rsidRPr="00064ADD">
        <w:rPr>
          <w:rFonts w:ascii="GHEA Grapalat" w:hAnsi="GHEA Grapalat" w:cs="Sylfaen"/>
          <w:sz w:val="20"/>
          <w:lang w:val="hy-AM"/>
        </w:rPr>
        <w:t>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կամ</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w:t>
      </w:r>
      <w:r w:rsidRPr="00064ADD">
        <w:rPr>
          <w:rFonts w:ascii="GHEA Grapalat" w:hAnsi="GHEA Grapalat" w:cs="Arial Unicode"/>
          <w:sz w:val="20"/>
          <w:lang w:val="hy-AM"/>
        </w:rPr>
        <w:t xml:space="preserve"> </w:t>
      </w:r>
      <w:r w:rsidRPr="00064ADD">
        <w:rPr>
          <w:rFonts w:ascii="GHEA Grapalat" w:hAnsi="GHEA Grapalat" w:cs="Sylfaen"/>
          <w:sz w:val="20"/>
          <w:lang w:val="hy-AM"/>
        </w:rPr>
        <w:t>հայտի</w:t>
      </w:r>
      <w:r w:rsidRPr="00064ADD">
        <w:rPr>
          <w:rFonts w:ascii="GHEA Grapalat" w:hAnsi="GHEA Grapalat" w:cs="Arial Unicode"/>
          <w:sz w:val="20"/>
          <w:lang w:val="hy-AM"/>
        </w:rPr>
        <w:t xml:space="preserve"> </w:t>
      </w:r>
      <w:r w:rsidRPr="00064ADD">
        <w:rPr>
          <w:rFonts w:ascii="GHEA Grapalat" w:hAnsi="GHEA Grapalat" w:cs="Sylfaen"/>
          <w:sz w:val="20"/>
          <w:lang w:val="hy-AM"/>
        </w:rPr>
        <w:t>նոր</w:t>
      </w:r>
      <w:r w:rsidRPr="00064ADD">
        <w:rPr>
          <w:rFonts w:ascii="GHEA Grapalat" w:hAnsi="GHEA Grapalat" w:cs="Arial Unicode"/>
          <w:sz w:val="20"/>
          <w:lang w:val="hy-AM"/>
        </w:rPr>
        <w:t xml:space="preserve"> </w:t>
      </w:r>
      <w:r w:rsidRPr="00064ADD">
        <w:rPr>
          <w:rFonts w:ascii="GHEA Grapalat" w:hAnsi="GHEA Grapalat" w:cs="Sylfaen"/>
          <w:sz w:val="20"/>
          <w:lang w:val="hy-AM"/>
        </w:rPr>
        <w:t>ապահովու</w:t>
      </w:r>
      <w:r w:rsidR="002A386F">
        <w:rPr>
          <w:rFonts w:ascii="GHEA Grapalat" w:hAnsi="GHEA Grapalat" w:cs="Sylfaen"/>
          <w:sz w:val="20"/>
          <w:lang w:val="hy-AM"/>
        </w:rPr>
        <w:t>մ։</w:t>
      </w:r>
    </w:p>
    <w:p w14:paraId="37A096FC" w14:textId="77777777" w:rsidR="002A386F" w:rsidRPr="00064ADD" w:rsidRDefault="002A386F" w:rsidP="002A386F">
      <w:pPr>
        <w:autoSpaceDE w:val="0"/>
        <w:autoSpaceDN w:val="0"/>
        <w:adjustRightInd w:val="0"/>
        <w:jc w:val="both"/>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0DE3E093"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F82D81">
        <w:rPr>
          <w:rFonts w:ascii="GHEA Grapalat" w:hAnsi="GHEA Grapalat" w:cs="Sylfaen"/>
          <w:szCs w:val="24"/>
          <w:lang w:val="hy-AM"/>
        </w:rPr>
        <w:t>ԲԱՑ ՄՐՑՈՒՅԹԻ</w:t>
      </w:r>
      <w:r w:rsidR="003117AD">
        <w:rPr>
          <w:rFonts w:ascii="GHEA Grapalat" w:hAnsi="GHEA Grapalat" w:cs="Sylfaen"/>
          <w:szCs w:val="24"/>
          <w:lang w:val="hy-AM"/>
        </w:rPr>
        <w:t xml:space="preserve"> </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3A73C3C4" w14:textId="12118034" w:rsidR="00672101"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672101" w:rsidRPr="00064ADD">
        <w:rPr>
          <w:rFonts w:ascii="GHEA Grapalat" w:hAnsi="GHEA Grapalat" w:cs="Sylfaen"/>
          <w:szCs w:val="24"/>
          <w:lang w:val="hy-AM"/>
        </w:rPr>
        <w:t xml:space="preserve">Ընթացակարգի հայտերն անհրաժեշտ է ներկայացնել </w:t>
      </w:r>
      <w:r w:rsidR="00672101" w:rsidRPr="00B3447F">
        <w:rPr>
          <w:rFonts w:ascii="GHEA Grapalat" w:hAnsi="GHEA Grapalat" w:cs="Sylfaen"/>
          <w:szCs w:val="24"/>
          <w:lang w:val="hy-AM"/>
        </w:rPr>
        <w:t>հանձնաժողովին</w:t>
      </w:r>
      <w:r w:rsidR="00672101"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F82D81">
        <w:rPr>
          <w:rFonts w:ascii="GHEA Grapalat" w:hAnsi="GHEA Grapalat" w:cs="Sylfaen"/>
          <w:szCs w:val="24"/>
          <w:lang w:val="hy-AM"/>
        </w:rPr>
        <w:t>4</w:t>
      </w:r>
      <w:r w:rsidR="00BF7B25">
        <w:rPr>
          <w:rFonts w:ascii="GHEA Grapalat" w:hAnsi="GHEA Grapalat" w:cs="Sylfaen"/>
          <w:szCs w:val="24"/>
          <w:lang w:val="hy-AM"/>
        </w:rPr>
        <w:t>1</w:t>
      </w:r>
      <w:r w:rsidR="00672101" w:rsidRPr="00064ADD">
        <w:rPr>
          <w:rFonts w:ascii="GHEA Grapalat" w:hAnsi="GHEA Grapalat" w:cs="Sylfaen"/>
          <w:szCs w:val="24"/>
          <w:lang w:val="hy-AM"/>
        </w:rPr>
        <w:t>»րդ օրվա ժամը «</w:t>
      </w:r>
      <w:r w:rsidR="00AF4DC9">
        <w:rPr>
          <w:rFonts w:ascii="GHEA Grapalat" w:hAnsi="GHEA Grapalat" w:cs="Sylfaen"/>
          <w:szCs w:val="24"/>
          <w:lang w:val="hy-AM"/>
        </w:rPr>
        <w:t>1</w:t>
      </w:r>
      <w:r w:rsidR="00BF7B25">
        <w:rPr>
          <w:rFonts w:ascii="GHEA Grapalat" w:hAnsi="GHEA Grapalat" w:cs="Sylfaen"/>
          <w:szCs w:val="24"/>
          <w:lang w:val="hy-AM"/>
        </w:rPr>
        <w:t>1։00</w:t>
      </w:r>
      <w:r w:rsidR="00672101" w:rsidRPr="00064ADD">
        <w:rPr>
          <w:rFonts w:ascii="GHEA Grapalat" w:hAnsi="GHEA Grapalat" w:cs="Sylfaen"/>
          <w:szCs w:val="24"/>
          <w:lang w:val="hy-AM"/>
        </w:rPr>
        <w:t xml:space="preserve">»-ն, </w:t>
      </w:r>
      <w:r w:rsidR="00672101" w:rsidRPr="00B3447F">
        <w:rPr>
          <w:rFonts w:ascii="GHEA Grapalat" w:hAnsi="GHEA Grapalat" w:cs="Sylfaen"/>
          <w:szCs w:val="24"/>
          <w:lang w:val="hy-AM"/>
        </w:rPr>
        <w:t>ՀՀ Արմավիրի մարզ, Փարաքար համայնք, Նաիրի փողոց 42</w:t>
      </w:r>
      <w:r w:rsidR="00672101" w:rsidRPr="00064ADD">
        <w:rPr>
          <w:rFonts w:ascii="GHEA Grapalat" w:hAnsi="GHEA Grapalat" w:cs="Sylfaen"/>
          <w:szCs w:val="24"/>
          <w:lang w:val="hy-AM"/>
        </w:rPr>
        <w:t xml:space="preserve"> հասցեով:</w:t>
      </w:r>
    </w:p>
    <w:p w14:paraId="29073889" w14:textId="062A107F"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2A386F" w:rsidRPr="002A386F">
        <w:rPr>
          <w:rFonts w:ascii="GHEA Grapalat" w:hAnsi="GHEA Grapalat" w:cs="Sylfaen"/>
          <w:szCs w:val="24"/>
          <w:lang w:val="hy-AM"/>
        </w:rPr>
        <w:t>Ն</w:t>
      </w:r>
      <w:r w:rsidR="002A386F" w:rsidRPr="002A386F">
        <w:rPr>
          <w:rFonts w:ascii="Cambria Math" w:hAnsi="Cambria Math" w:cs="Cambria Math"/>
          <w:szCs w:val="24"/>
          <w:lang w:val="hy-AM"/>
        </w:rPr>
        <w:t>․</w:t>
      </w:r>
      <w:r w:rsidR="002A386F" w:rsidRPr="002A386F">
        <w:rPr>
          <w:rFonts w:ascii="GHEA Grapalat" w:hAnsi="GHEA Grapalat" w:cs="Sylfaen"/>
          <w:szCs w:val="24"/>
          <w:lang w:val="hy-AM"/>
        </w:rPr>
        <w:t xml:space="preserve"> </w:t>
      </w:r>
      <w:r w:rsidR="002A386F" w:rsidRPr="002A386F">
        <w:rPr>
          <w:rFonts w:ascii="GHEA Grapalat" w:hAnsi="GHEA Grapalat" w:cs="GHEA Grapalat"/>
          <w:szCs w:val="24"/>
          <w:lang w:val="hy-AM"/>
        </w:rPr>
        <w:t>Տիգրան</w:t>
      </w:r>
      <w:r w:rsidR="002A386F" w:rsidRPr="002A386F">
        <w:rPr>
          <w:rFonts w:ascii="GHEA Grapalat" w:hAnsi="GHEA Grapalat" w:cs="Sylfaen"/>
          <w:szCs w:val="24"/>
          <w:lang w:val="hy-AM"/>
        </w:rPr>
        <w:t>յանը</w:t>
      </w:r>
      <w:r w:rsidRPr="00064ADD">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w:t>
      </w:r>
      <w:r w:rsidRPr="00064ADD">
        <w:rPr>
          <w:rFonts w:ascii="GHEA Grapalat" w:hAnsi="GHEA Grapalat" w:cs="Sylfaen"/>
          <w:szCs w:val="24"/>
          <w:lang w:val="hy-AM"/>
        </w:rPr>
        <w:lastRenderedPageBreak/>
        <w:t>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4"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 տվյալների համապատասխանության մասին.</w:t>
      </w:r>
    </w:p>
    <w:p w14:paraId="55BEF03C" w14:textId="77777777"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EA68B2" w:rsidRPr="00064ADD">
        <w:rPr>
          <w:rFonts w:ascii="GHEA Grapalat" w:hAnsi="GHEA Grapalat" w:cs="Sylfaen"/>
          <w:sz w:val="20"/>
          <w:lang w:val="hy-AM"/>
        </w:rPr>
        <w:t xml:space="preserve">ի 1-ին մասի 2.4 կետով </w:t>
      </w:r>
      <w:r w:rsidR="00C63E1C" w:rsidRPr="00064ADD">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5" w:name="_Hlk9261892"/>
      <w:bookmarkEnd w:id="4"/>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77777777"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14:paraId="1EA5A0BC" w14:textId="77777777"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5"/>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14:paraId="45A08E8D" w14:textId="1FE992F0" w:rsidR="000845F6" w:rsidRPr="00064ADD" w:rsidRDefault="00E326DD" w:rsidP="002A386F">
      <w:pPr>
        <w:ind w:firstLine="567"/>
        <w:jc w:val="both"/>
        <w:rPr>
          <w:rFonts w:ascii="GHEA Grapalat" w:hAnsi="GHEA Grapalat" w:cs="Sylfaen"/>
          <w:sz w:val="20"/>
          <w:lang w:val="hy-AM"/>
        </w:rPr>
      </w:pPr>
      <w:r w:rsidRPr="00064ADD">
        <w:rPr>
          <w:rFonts w:ascii="GHEA Grapalat" w:hAnsi="GHEA Grapalat" w:cs="Sylfaen"/>
          <w:sz w:val="20"/>
          <w:lang w:val="hy-AM"/>
        </w:rPr>
        <w:t xml:space="preserve"> </w:t>
      </w:r>
      <w:r w:rsidR="001F0EE2" w:rsidRPr="00064ADD">
        <w:rPr>
          <w:rFonts w:ascii="GHEA Grapalat" w:hAnsi="GHEA Grapalat" w:cs="Sylfaen"/>
          <w:sz w:val="20"/>
          <w:lang w:val="hy-AM"/>
        </w:rPr>
        <w:t>4</w:t>
      </w:r>
      <w:r w:rsidR="003E3FD0" w:rsidRPr="00064ADD">
        <w:rPr>
          <w:rFonts w:ascii="GHEA Grapalat" w:hAnsi="GHEA Grapalat" w:cs="Sylfaen"/>
          <w:sz w:val="20"/>
          <w:lang w:val="hy-AM"/>
        </w:rPr>
        <w:t>)</w:t>
      </w:r>
      <w:r w:rsidR="000845F6" w:rsidRPr="00064ADD">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lang w:val="hy-AM"/>
        </w:rPr>
        <w:t xml:space="preserve">կնքվելիք </w:t>
      </w:r>
      <w:r w:rsidR="000845F6" w:rsidRPr="00064ADD">
        <w:rPr>
          <w:rFonts w:ascii="GHEA Grapalat" w:hAnsi="GHEA Grapalat" w:cs="Sylfaen"/>
          <w:sz w:val="20"/>
          <w:lang w:val="hy-AM"/>
        </w:rPr>
        <w:t>պայմանագիրն իրականացվելու է գործակալության միջոցով:</w:t>
      </w:r>
    </w:p>
    <w:p w14:paraId="3B89A106" w14:textId="77777777" w:rsidR="000845F6" w:rsidRPr="00064ADD" w:rsidRDefault="003850A0"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6</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064ADD" w:rsidRDefault="00E410D5" w:rsidP="00E410D5">
      <w:pPr>
        <w:pStyle w:val="norm"/>
        <w:spacing w:line="240" w:lineRule="auto"/>
        <w:rPr>
          <w:rFonts w:ascii="GHEA Grapalat" w:hAnsi="GHEA Grapalat" w:cs="Sylfaen"/>
          <w:sz w:val="20"/>
          <w:szCs w:val="24"/>
          <w:lang w:val="hy-AM" w:eastAsia="en-US"/>
        </w:rPr>
      </w:pPr>
      <w:bookmarkStart w:id="6"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1503A206"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F82D81">
        <w:rPr>
          <w:rFonts w:ascii="GHEA Grapalat" w:hAnsi="GHEA Grapalat" w:cs="Sylfaen"/>
          <w:szCs w:val="24"/>
        </w:rPr>
        <w:t xml:space="preserve"> «4</w:t>
      </w:r>
      <w:r w:rsidR="00BF7B25">
        <w:rPr>
          <w:rFonts w:ascii="GHEA Grapalat" w:hAnsi="GHEA Grapalat" w:cs="Sylfaen"/>
          <w:szCs w:val="24"/>
        </w:rPr>
        <w:t>1</w:t>
      </w:r>
      <w:r w:rsidR="00A3468D" w:rsidRPr="00064ADD">
        <w:rPr>
          <w:rFonts w:ascii="GHEA Grapalat" w:hAnsi="GHEA Grapalat" w:cs="Sylfaen"/>
          <w:szCs w:val="24"/>
        </w:rPr>
        <w:t>»</w:t>
      </w:r>
      <w:r w:rsidR="00A3468D" w:rsidRPr="00064ADD">
        <w:rPr>
          <w:rFonts w:ascii="GHEA Grapalat" w:hAnsi="GHEA Grapalat" w:cs="Sylfaen"/>
          <w:szCs w:val="24"/>
          <w:lang w:val="ru-RU"/>
        </w:rPr>
        <w:t>րդ</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օրվա</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ժա</w:t>
      </w:r>
      <w:r w:rsidR="00A3468D" w:rsidRPr="002A386F">
        <w:rPr>
          <w:rFonts w:ascii="GHEA Grapalat" w:hAnsi="GHEA Grapalat" w:cs="Sylfaen"/>
          <w:szCs w:val="24"/>
          <w:lang w:val="hy-AM"/>
        </w:rPr>
        <w:t>մը «</w:t>
      </w:r>
      <w:r w:rsidR="002A386F" w:rsidRPr="002A386F">
        <w:rPr>
          <w:rFonts w:ascii="GHEA Grapalat" w:hAnsi="GHEA Grapalat" w:cs="Sylfaen"/>
          <w:szCs w:val="24"/>
          <w:lang w:val="hy-AM"/>
        </w:rPr>
        <w:t>1</w:t>
      </w:r>
      <w:r w:rsidR="00BF7B25">
        <w:rPr>
          <w:rFonts w:ascii="GHEA Grapalat" w:hAnsi="GHEA Grapalat" w:cs="Sylfaen"/>
          <w:szCs w:val="24"/>
          <w:lang w:val="hy-AM"/>
        </w:rPr>
        <w:t>1</w:t>
      </w:r>
      <w:r w:rsidR="00B6176A">
        <w:rPr>
          <w:rFonts w:ascii="GHEA Grapalat" w:hAnsi="GHEA Grapalat" w:cs="Sylfaen"/>
          <w:szCs w:val="24"/>
          <w:lang w:val="hy-AM"/>
        </w:rPr>
        <w:t>։0</w:t>
      </w:r>
      <w:bookmarkStart w:id="7" w:name="_GoBack"/>
      <w:bookmarkEnd w:id="7"/>
      <w:r w:rsidR="00BF7B25">
        <w:rPr>
          <w:rFonts w:ascii="GHEA Grapalat" w:hAnsi="GHEA Grapalat" w:cs="Sylfaen"/>
          <w:szCs w:val="24"/>
          <w:lang w:val="hy-AM"/>
        </w:rPr>
        <w:t>0</w:t>
      </w:r>
      <w:r w:rsidR="00A3468D" w:rsidRPr="002A386F">
        <w:rPr>
          <w:rFonts w:ascii="GHEA Grapalat" w:hAnsi="GHEA Grapalat" w:cs="Sylfaen"/>
          <w:szCs w:val="24"/>
          <w:lang w:val="hy-AM"/>
        </w:rPr>
        <w:t>»-ի</w:t>
      </w:r>
      <w:r w:rsidR="00A3468D" w:rsidRPr="00DB445B">
        <w:rPr>
          <w:rFonts w:ascii="GHEA Grapalat" w:hAnsi="GHEA Grapalat" w:cs="Sylfaen"/>
          <w:szCs w:val="24"/>
          <w:lang w:val="hy-AM"/>
        </w:rPr>
        <w:t>ն։</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DB445B">
        <w:rPr>
          <w:rFonts w:ascii="GHEA Grapalat" w:hAnsi="GHEA Grapalat" w:cs="Sylfaen"/>
          <w:sz w:val="20"/>
          <w:lang w:val="hy-AM"/>
        </w:rPr>
        <w:t>Հայտերի</w:t>
      </w:r>
      <w:r w:rsidRPr="00064ADD">
        <w:rPr>
          <w:rFonts w:ascii="GHEA Grapalat" w:hAnsi="GHEA Grapalat" w:cs="Sylfaen"/>
          <w:sz w:val="20"/>
          <w:lang w:val="af-ZA"/>
        </w:rPr>
        <w:t xml:space="preserve"> </w:t>
      </w:r>
      <w:r w:rsidRPr="00DB445B">
        <w:rPr>
          <w:rFonts w:ascii="GHEA Grapalat" w:hAnsi="GHEA Grapalat" w:cs="Sylfaen"/>
          <w:sz w:val="20"/>
          <w:lang w:val="hy-AM"/>
        </w:rPr>
        <w:t>բացման</w:t>
      </w:r>
      <w:r w:rsidRPr="00064ADD">
        <w:rPr>
          <w:rFonts w:ascii="GHEA Grapalat" w:hAnsi="GHEA Grapalat" w:cs="Sylfaen"/>
          <w:sz w:val="20"/>
          <w:lang w:val="af-ZA"/>
        </w:rPr>
        <w:t xml:space="preserve"> և գնահատման </w:t>
      </w:r>
      <w:r w:rsidRPr="00DB445B">
        <w:rPr>
          <w:rFonts w:ascii="GHEA Grapalat" w:hAnsi="GHEA Grapalat" w:cs="Sylfaen"/>
          <w:sz w:val="20"/>
          <w:lang w:val="hy-AM"/>
        </w:rPr>
        <w:t>նիստում՝</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DB445B">
        <w:rPr>
          <w:rFonts w:ascii="GHEA Grapalat" w:hAnsi="GHEA Grapalat" w:cs="Sylfaen"/>
          <w:sz w:val="20"/>
          <w:lang w:val="hy-AM"/>
        </w:rPr>
        <w:t>հանձնաժողովի</w:t>
      </w:r>
      <w:r w:rsidRPr="00064ADD">
        <w:rPr>
          <w:rFonts w:ascii="GHEA Grapalat" w:hAnsi="GHEA Grapalat" w:cs="Sylfaen"/>
          <w:sz w:val="20"/>
          <w:lang w:val="af-ZA"/>
        </w:rPr>
        <w:t xml:space="preserve"> </w:t>
      </w:r>
      <w:r w:rsidRPr="00DB445B">
        <w:rPr>
          <w:rFonts w:ascii="GHEA Grapalat" w:hAnsi="GHEA Grapalat" w:cs="Sylfaen"/>
          <w:sz w:val="20"/>
          <w:lang w:val="hy-AM"/>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DB445B">
        <w:rPr>
          <w:rFonts w:ascii="GHEA Grapalat" w:hAnsi="GHEA Grapalat" w:cs="Sylfaen"/>
          <w:sz w:val="20"/>
          <w:lang w:val="hy-AM"/>
        </w:rPr>
        <w:t>սույն</w:t>
      </w:r>
      <w:r w:rsidRPr="00064ADD">
        <w:rPr>
          <w:rFonts w:ascii="GHEA Grapalat" w:hAnsi="GHEA Grapalat" w:cs="Sylfaen"/>
          <w:sz w:val="20"/>
          <w:lang w:val="af-ZA"/>
        </w:rPr>
        <w:t xml:space="preserve"> </w:t>
      </w:r>
      <w:r w:rsidRPr="00DB445B">
        <w:rPr>
          <w:rFonts w:ascii="GHEA Grapalat" w:hAnsi="GHEA Grapalat" w:cs="Sylfaen"/>
          <w:sz w:val="20"/>
          <w:lang w:val="hy-AM"/>
        </w:rPr>
        <w:t>ընթացակարգի</w:t>
      </w:r>
      <w:r w:rsidRPr="00064ADD">
        <w:rPr>
          <w:rFonts w:ascii="GHEA Grapalat" w:hAnsi="GHEA Grapalat" w:cs="Sylfaen"/>
          <w:sz w:val="20"/>
          <w:lang w:val="af-ZA"/>
        </w:rPr>
        <w:t xml:space="preserve"> </w:t>
      </w:r>
      <w:r w:rsidRPr="00DB445B">
        <w:rPr>
          <w:rFonts w:ascii="GHEA Grapalat" w:hAnsi="GHEA Grapalat" w:cs="Sylfaen"/>
          <w:sz w:val="20"/>
          <w:lang w:val="hy-AM"/>
        </w:rPr>
        <w:t>շրջանակում</w:t>
      </w:r>
      <w:r w:rsidRPr="00064ADD">
        <w:rPr>
          <w:rFonts w:ascii="GHEA Grapalat" w:hAnsi="GHEA Grapalat" w:cs="Sylfaen"/>
          <w:sz w:val="20"/>
          <w:lang w:val="af-ZA"/>
        </w:rPr>
        <w:t xml:space="preserve"> </w:t>
      </w:r>
      <w:r w:rsidRPr="00DB445B">
        <w:rPr>
          <w:rFonts w:ascii="GHEA Grapalat" w:hAnsi="GHEA Grapalat" w:cs="Sylfaen"/>
          <w:sz w:val="20"/>
          <w:lang w:val="hy-AM"/>
        </w:rPr>
        <w:t>գնվելիք</w:t>
      </w:r>
      <w:r w:rsidRPr="00064ADD">
        <w:rPr>
          <w:rFonts w:ascii="GHEA Grapalat" w:hAnsi="GHEA Grapalat" w:cs="Sylfaen"/>
          <w:sz w:val="20"/>
          <w:lang w:val="af-ZA"/>
        </w:rPr>
        <w:t xml:space="preserve"> </w:t>
      </w:r>
      <w:r w:rsidRPr="00DB445B">
        <w:rPr>
          <w:rFonts w:ascii="GHEA Grapalat" w:hAnsi="GHEA Grapalat" w:cs="Sylfaen"/>
          <w:sz w:val="20"/>
          <w:lang w:val="hy-AM"/>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DB445B">
        <w:rPr>
          <w:rFonts w:ascii="GHEA Grapalat" w:hAnsi="GHEA Grapalat" w:cs="Sylfaen"/>
          <w:sz w:val="20"/>
          <w:lang w:val="hy-AM"/>
        </w:rPr>
        <w:t>ինչպես</w:t>
      </w:r>
      <w:r w:rsidRPr="00064ADD">
        <w:rPr>
          <w:rFonts w:ascii="GHEA Grapalat" w:hAnsi="GHEA Grapalat" w:cs="Sylfaen"/>
          <w:sz w:val="20"/>
          <w:lang w:val="af-ZA"/>
        </w:rPr>
        <w:t xml:space="preserve"> </w:t>
      </w:r>
      <w:r w:rsidRPr="00DB445B">
        <w:rPr>
          <w:rFonts w:ascii="GHEA Grapalat" w:hAnsi="GHEA Grapalat" w:cs="Sylfaen"/>
          <w:sz w:val="20"/>
          <w:lang w:val="hy-AM"/>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lastRenderedPageBreak/>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07D9912E"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2A386F">
        <w:rPr>
          <w:rFonts w:ascii="GHEA Grapalat" w:hAnsi="GHEA Grapalat" w:cs="Sylfaen"/>
          <w:i w:val="0"/>
          <w:szCs w:val="24"/>
          <w:lang w:val="af-ZA"/>
        </w:rPr>
        <w:t>ՀՀ կենտրոնական բանկի կողմից հայտերի բացման օրվա դրությամբ սահմանած</w:t>
      </w:r>
      <w:r w:rsidR="00F11794"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փոխարժեքով</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0C1DF49F" w14:textId="77777777"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5</w:t>
      </w:r>
      <w:r w:rsidR="00D7435F"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Հ</w:t>
      </w:r>
      <w:r w:rsidR="00096865" w:rsidRPr="00064ADD">
        <w:rPr>
          <w:rFonts w:ascii="GHEA Grapalat" w:hAnsi="GHEA Grapalat" w:cs="Sylfaen"/>
          <w:i w:val="0"/>
          <w:szCs w:val="24"/>
          <w:lang w:val="ru-RU"/>
        </w:rPr>
        <w:t>անձնաժողովի</w:t>
      </w:r>
      <w:r w:rsidR="00096865"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պ</w:t>
      </w:r>
      <w:r w:rsidR="00153C87" w:rsidRPr="00064ADD">
        <w:rPr>
          <w:rFonts w:ascii="GHEA Grapalat" w:hAnsi="GHEA Grapalat" w:cs="Sylfaen"/>
          <w:i w:val="0"/>
          <w:szCs w:val="24"/>
          <w:lang w:val="ru-RU"/>
        </w:rPr>
        <w:t>ատվիրատուի</w:t>
      </w:r>
      <w:r w:rsidR="00153C87"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և</w:t>
      </w:r>
      <w:r w:rsidR="00096865"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մ</w:t>
      </w:r>
      <w:r w:rsidR="00153C87" w:rsidRPr="00064ADD">
        <w:rPr>
          <w:rFonts w:ascii="GHEA Grapalat" w:hAnsi="GHEA Grapalat" w:cs="Sylfaen"/>
          <w:i w:val="0"/>
          <w:szCs w:val="24"/>
          <w:lang w:val="ru-RU"/>
        </w:rPr>
        <w:t>ասնակիցների</w:t>
      </w:r>
      <w:r w:rsidR="00153C87"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բանակցություններն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արգելվում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բացառությամբ</w:t>
      </w:r>
      <w:r w:rsidR="00096865" w:rsidRPr="00064ADD">
        <w:rPr>
          <w:rFonts w:ascii="GHEA Grapalat" w:hAnsi="GHEA Grapalat" w:cs="Sylfaen"/>
          <w:i w:val="0"/>
          <w:szCs w:val="24"/>
          <w:lang w:val="af-ZA"/>
        </w:rPr>
        <w:t>`</w:t>
      </w:r>
    </w:p>
    <w:p w14:paraId="743E1E46" w14:textId="77777777" w:rsidR="00096865" w:rsidRPr="00064ADD" w:rsidRDefault="00096865" w:rsidP="00EF3662">
      <w:pPr>
        <w:pStyle w:val="a3"/>
        <w:spacing w:line="240" w:lineRule="auto"/>
        <w:rPr>
          <w:rFonts w:ascii="GHEA Grapalat" w:hAnsi="GHEA Grapalat" w:cs="Sylfaen"/>
          <w:i w:val="0"/>
          <w:szCs w:val="24"/>
          <w:lang w:val="af-ZA"/>
        </w:rPr>
      </w:pPr>
      <w:r w:rsidRPr="00064ADD">
        <w:rPr>
          <w:rFonts w:ascii="GHEA Grapalat" w:hAnsi="GHEA Grapalat" w:cs="Sylfaen"/>
          <w:i w:val="0"/>
          <w:szCs w:val="24"/>
          <w:lang w:val="af-ZA"/>
        </w:rPr>
        <w:t xml:space="preserve">1) </w:t>
      </w:r>
      <w:r w:rsidRPr="00064ADD">
        <w:rPr>
          <w:rFonts w:ascii="GHEA Grapalat" w:hAnsi="GHEA Grapalat" w:cs="Sylfaen"/>
          <w:i w:val="0"/>
          <w:szCs w:val="24"/>
          <w:lang w:val="ru-RU"/>
        </w:rPr>
        <w:t>երբ</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ընթացակարգին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մասնակցել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մեկ</w:t>
      </w:r>
      <w:r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մ</w:t>
      </w:r>
      <w:r w:rsidR="00153C87" w:rsidRPr="00064ADD">
        <w:rPr>
          <w:rFonts w:ascii="GHEA Grapalat" w:hAnsi="GHEA Grapalat" w:cs="Sylfaen"/>
          <w:i w:val="0"/>
          <w:szCs w:val="24"/>
          <w:lang w:val="ru-RU"/>
        </w:rPr>
        <w:t>ասնակից</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որի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ներկայացրած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համապատասխանում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հրավերի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պահանջներին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գնահատման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արդյունքում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հրավերի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պահանջներին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համապատասխան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գնահատվել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միայն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մեկ</w:t>
      </w:r>
      <w:r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մ</w:t>
      </w:r>
      <w:r w:rsidR="00153C87" w:rsidRPr="00064ADD">
        <w:rPr>
          <w:rFonts w:ascii="GHEA Grapalat" w:hAnsi="GHEA Grapalat" w:cs="Sylfaen"/>
          <w:i w:val="0"/>
          <w:szCs w:val="24"/>
          <w:lang w:val="ru-RU"/>
        </w:rPr>
        <w:t>ասնակցի</w:t>
      </w:r>
      <w:r w:rsidR="00153C87"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առաջարկված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նվազագույն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հավասարության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դեպքում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եթե</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ոչ</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գնային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պայմանները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բավարարող</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գնահատված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հայտեր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ներկայացրած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բոլոր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մասնակիցների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ներկայացրած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գնային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առաջարկները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գերազանցում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այդ</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գնումը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կատարելու</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համար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նախատեսված</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սույն</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հրավերի</w:t>
      </w:r>
      <w:r w:rsidR="00153C87" w:rsidRPr="00064ADD">
        <w:rPr>
          <w:rFonts w:ascii="GHEA Grapalat" w:hAnsi="GHEA Grapalat" w:cs="Sylfaen"/>
          <w:i w:val="0"/>
          <w:szCs w:val="24"/>
          <w:lang w:val="af-ZA"/>
        </w:rPr>
        <w:t xml:space="preserve"> 1-</w:t>
      </w:r>
      <w:r w:rsidR="00153C87" w:rsidRPr="00064ADD">
        <w:rPr>
          <w:rFonts w:ascii="GHEA Grapalat" w:hAnsi="GHEA Grapalat" w:cs="Sylfaen"/>
          <w:i w:val="0"/>
          <w:szCs w:val="24"/>
          <w:lang w:val="en-US"/>
        </w:rPr>
        <w:t>ին</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մասի</w:t>
      </w:r>
      <w:r w:rsidR="00153C87" w:rsidRPr="00064ADD">
        <w:rPr>
          <w:rFonts w:ascii="GHEA Grapalat" w:hAnsi="GHEA Grapalat" w:cs="Sylfaen"/>
          <w:i w:val="0"/>
          <w:szCs w:val="24"/>
          <w:lang w:val="af-ZA"/>
        </w:rPr>
        <w:t xml:space="preserve"> </w:t>
      </w:r>
      <w:r w:rsidR="00A150A9" w:rsidRPr="00064ADD">
        <w:rPr>
          <w:rFonts w:ascii="GHEA Grapalat" w:hAnsi="GHEA Grapalat" w:cs="Sylfaen"/>
          <w:i w:val="0"/>
          <w:szCs w:val="24"/>
          <w:lang w:val="af-ZA"/>
        </w:rPr>
        <w:t>8</w:t>
      </w:r>
      <w:r w:rsidR="00153C87" w:rsidRPr="00064ADD">
        <w:rPr>
          <w:rFonts w:ascii="GHEA Grapalat" w:hAnsi="GHEA Grapalat" w:cs="Sylfaen"/>
          <w:i w:val="0"/>
          <w:szCs w:val="24"/>
          <w:lang w:val="af-ZA"/>
        </w:rPr>
        <w:t xml:space="preserve">.1 </w:t>
      </w:r>
      <w:r w:rsidR="00153C87" w:rsidRPr="00064ADD">
        <w:rPr>
          <w:rFonts w:ascii="GHEA Grapalat" w:hAnsi="GHEA Grapalat" w:cs="Sylfaen"/>
          <w:i w:val="0"/>
          <w:szCs w:val="24"/>
          <w:lang w:val="en-US"/>
        </w:rPr>
        <w:t>կետի</w:t>
      </w:r>
      <w:r w:rsidR="00153C87" w:rsidRPr="00064ADD">
        <w:rPr>
          <w:rFonts w:ascii="GHEA Grapalat" w:hAnsi="GHEA Grapalat" w:cs="Sylfaen"/>
          <w:i w:val="0"/>
          <w:szCs w:val="24"/>
          <w:lang w:val="af-ZA"/>
        </w:rPr>
        <w:t xml:space="preserve"> 2-</w:t>
      </w:r>
      <w:r w:rsidR="00153C87" w:rsidRPr="00064ADD">
        <w:rPr>
          <w:rFonts w:ascii="GHEA Grapalat" w:hAnsi="GHEA Grapalat" w:cs="Sylfaen"/>
          <w:i w:val="0"/>
          <w:szCs w:val="24"/>
          <w:lang w:val="en-US"/>
        </w:rPr>
        <w:t>րդ</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պարբերությամբ</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նախատեսված</w:t>
      </w:r>
      <w:r w:rsidR="00153C87"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ֆինանսական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միջոցները</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կամ</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գնումն</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իրականացվում</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է</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Օրենքի</w:t>
      </w:r>
      <w:r w:rsidR="002D601F" w:rsidRPr="00064ADD">
        <w:rPr>
          <w:rFonts w:ascii="GHEA Grapalat" w:hAnsi="GHEA Grapalat" w:cs="Sylfaen"/>
          <w:i w:val="0"/>
          <w:szCs w:val="24"/>
          <w:lang w:val="af-ZA"/>
        </w:rPr>
        <w:t xml:space="preserve"> 15-</w:t>
      </w:r>
      <w:r w:rsidR="002D601F" w:rsidRPr="00064ADD">
        <w:rPr>
          <w:rFonts w:ascii="GHEA Grapalat" w:hAnsi="GHEA Grapalat" w:cs="Sylfaen"/>
          <w:i w:val="0"/>
          <w:szCs w:val="24"/>
          <w:lang w:val="ru-RU"/>
        </w:rPr>
        <w:t>րդ</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հոդվածի</w:t>
      </w:r>
      <w:r w:rsidR="002D601F" w:rsidRPr="00064ADD">
        <w:rPr>
          <w:rFonts w:ascii="GHEA Grapalat" w:hAnsi="GHEA Grapalat" w:cs="Sylfaen"/>
          <w:i w:val="0"/>
          <w:szCs w:val="24"/>
          <w:lang w:val="af-ZA"/>
        </w:rPr>
        <w:t xml:space="preserve"> 6-</w:t>
      </w:r>
      <w:r w:rsidR="002D601F" w:rsidRPr="00064ADD">
        <w:rPr>
          <w:rFonts w:ascii="GHEA Grapalat" w:hAnsi="GHEA Grapalat" w:cs="Sylfaen"/>
          <w:i w:val="0"/>
          <w:szCs w:val="24"/>
          <w:lang w:val="ru-RU"/>
        </w:rPr>
        <w:t>րդ</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մասի</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հիման</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վրա</w:t>
      </w:r>
      <w:r w:rsidR="004D5671" w:rsidRPr="00064ADD">
        <w:rPr>
          <w:rFonts w:ascii="GHEA Grapalat" w:hAnsi="GHEA Grapalat" w:cs="Sylfaen"/>
          <w:i w:val="0"/>
          <w:szCs w:val="24"/>
          <w:lang w:val="ru-RU"/>
        </w:rPr>
        <w:t>։</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Սույն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կետի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համաձայն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վարվող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բանակցությունները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կարող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հանգեցնել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միայն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առաջարկված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նվազեցմանը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վճարման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պայմանների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փոփոխությանը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իսկ</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բանակցությունները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վարվում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միաժամանակյա</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բոլոր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մասնակիցների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հետ</w:t>
      </w:r>
      <w:r w:rsidRPr="00064ADD">
        <w:rPr>
          <w:rFonts w:ascii="GHEA Grapalat" w:hAnsi="GHEA Grapalat" w:cs="Sylfaen"/>
          <w:i w:val="0"/>
          <w:szCs w:val="24"/>
          <w:lang w:val="af-ZA"/>
        </w:rPr>
        <w:t>.</w:t>
      </w:r>
    </w:p>
    <w:p w14:paraId="0E1C4B35" w14:textId="77777777" w:rsidR="00096865" w:rsidRPr="00064ADD" w:rsidDel="00992C40" w:rsidRDefault="00096865"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w:t>
      </w:r>
      <w:r w:rsidRPr="00064ADD">
        <w:rPr>
          <w:rFonts w:ascii="GHEA Grapalat" w:hAnsi="GHEA Grapalat" w:cs="Sylfaen"/>
          <w:szCs w:val="24"/>
          <w:lang w:val="ru-RU"/>
        </w:rPr>
        <w:t>Օրենքով</w:t>
      </w:r>
      <w:r w:rsidRPr="00064ADD">
        <w:rPr>
          <w:rFonts w:ascii="GHEA Grapalat" w:hAnsi="GHEA Grapalat" w:cs="Sylfaen"/>
          <w:szCs w:val="24"/>
        </w:rPr>
        <w:t xml:space="preserve"> </w:t>
      </w:r>
      <w:r w:rsidRPr="00064ADD">
        <w:rPr>
          <w:rFonts w:ascii="GHEA Grapalat" w:hAnsi="GHEA Grapalat" w:cs="Sylfaen"/>
          <w:szCs w:val="24"/>
          <w:lang w:val="ru-RU"/>
        </w:rPr>
        <w:t>նախատեսված</w:t>
      </w:r>
      <w:r w:rsidRPr="00064ADD">
        <w:rPr>
          <w:rFonts w:ascii="GHEA Grapalat" w:hAnsi="GHEA Grapalat" w:cs="Sylfaen"/>
          <w:szCs w:val="24"/>
        </w:rPr>
        <w:t xml:space="preserve"> </w:t>
      </w:r>
      <w:r w:rsidRPr="00064ADD">
        <w:rPr>
          <w:rFonts w:ascii="GHEA Grapalat" w:hAnsi="GHEA Grapalat" w:cs="Sylfaen"/>
          <w:szCs w:val="24"/>
          <w:lang w:val="ru-RU"/>
        </w:rPr>
        <w:t>այլ</w:t>
      </w:r>
      <w:r w:rsidRPr="00064ADD">
        <w:rPr>
          <w:rFonts w:ascii="GHEA Grapalat" w:hAnsi="GHEA Grapalat" w:cs="Sylfaen"/>
          <w:szCs w:val="24"/>
        </w:rPr>
        <w:t xml:space="preserve"> </w:t>
      </w:r>
      <w:r w:rsidRPr="00064ADD">
        <w:rPr>
          <w:rFonts w:ascii="GHEA Grapalat" w:hAnsi="GHEA Grapalat" w:cs="Sylfaen"/>
          <w:szCs w:val="24"/>
          <w:lang w:val="ru-RU"/>
        </w:rPr>
        <w:t>դեպքերի</w:t>
      </w:r>
      <w:r w:rsidR="004D5671" w:rsidRPr="00064ADD">
        <w:rPr>
          <w:rFonts w:ascii="GHEA Grapalat" w:hAnsi="GHEA Grapalat" w:cs="Sylfaen"/>
          <w:szCs w:val="24"/>
          <w:lang w:val="ru-RU"/>
        </w:rPr>
        <w:t>։</w:t>
      </w:r>
    </w:p>
    <w:p w14:paraId="6E7DF9C2" w14:textId="77777777"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33A58" w:rsidRPr="00064ADD">
        <w:rPr>
          <w:rFonts w:ascii="GHEA Grapalat" w:hAnsi="GHEA Grapalat"/>
          <w:sz w:val="20"/>
          <w:lang w:val="af-ZA" w:eastAsia="x-none"/>
        </w:rPr>
        <w:t>6</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DF0D0A">
        <w:rPr>
          <w:rFonts w:ascii="GHEA Grapalat" w:hAnsi="GHEA Grapalat" w:cs="Sylfaen"/>
          <w:sz w:val="20"/>
          <w:szCs w:val="22"/>
          <w:lang w:val="hy-AM"/>
        </w:rPr>
        <w:t>այդպիսին չճանաչված</w:t>
      </w:r>
      <w:r w:rsidR="00AF3CCA" w:rsidRPr="00DF0D0A" w:rsidDel="00AF3CCA">
        <w:rPr>
          <w:rFonts w:ascii="GHEA Grapalat" w:hAnsi="GHEA Grapalat" w:cs="Sylfaen"/>
          <w:sz w:val="18"/>
          <w:szCs w:val="22"/>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կամ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եթե</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ոչ</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գնային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պայմաններին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բավարարող</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գնահատված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հայտեր</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ներկայացրած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բոլոր</w:t>
      </w:r>
      <w:r w:rsidR="009B6D58"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af-ZA" w:eastAsia="en-US"/>
        </w:rPr>
        <w:t>մ</w:t>
      </w:r>
      <w:r w:rsidR="009B6D58" w:rsidRPr="00064ADD">
        <w:rPr>
          <w:rFonts w:ascii="GHEA Grapalat" w:hAnsi="GHEA Grapalat" w:cs="Sylfaen"/>
          <w:sz w:val="20"/>
          <w:szCs w:val="24"/>
          <w:lang w:val="ru-RU" w:eastAsia="en-US"/>
        </w:rPr>
        <w:t>ասնակիցների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ներկայացրած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գնային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առաջարկները</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գերազանցում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են</w:t>
      </w:r>
      <w:r w:rsidR="009B6D58"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սույն</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ընթացակարգի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շրջանակում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գնվելիք</w:t>
      </w:r>
      <w:r w:rsidR="00973FB1" w:rsidRPr="00064ADD">
        <w:rPr>
          <w:rFonts w:ascii="GHEA Grapalat" w:hAnsi="GHEA Grapalat" w:cs="Sylfaen"/>
          <w:sz w:val="20"/>
          <w:szCs w:val="24"/>
          <w:lang w:val="af-ZA" w:eastAsia="en-US"/>
        </w:rPr>
        <w:t xml:space="preserve"> </w:t>
      </w:r>
      <w:r w:rsidR="00B872AD" w:rsidRPr="00064ADD">
        <w:rPr>
          <w:rFonts w:ascii="GHEA Grapalat" w:hAnsi="GHEA Grapalat" w:cs="Sylfaen"/>
          <w:sz w:val="20"/>
          <w:szCs w:val="24"/>
          <w:lang w:val="af-ZA" w:eastAsia="en-US"/>
        </w:rPr>
        <w:t xml:space="preserve">ծառայությունների </w:t>
      </w:r>
      <w:r w:rsidR="00973FB1" w:rsidRPr="00064ADD">
        <w:rPr>
          <w:rFonts w:ascii="GHEA Grapalat" w:hAnsi="GHEA Grapalat" w:cs="Sylfaen"/>
          <w:sz w:val="20"/>
          <w:szCs w:val="24"/>
          <w:lang w:val="ru-RU" w:eastAsia="en-US"/>
        </w:rPr>
        <w:t>գնման</w:t>
      </w:r>
      <w:r w:rsidR="00973FB1"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 </w:t>
      </w:r>
      <w:r w:rsidR="00973FB1" w:rsidRPr="00064ADD">
        <w:rPr>
          <w:rFonts w:ascii="GHEA Grapalat" w:hAnsi="GHEA Grapalat" w:cs="Sylfaen"/>
          <w:sz w:val="20"/>
          <w:szCs w:val="24"/>
          <w:lang w:val="ru-RU" w:eastAsia="en-US"/>
        </w:rPr>
        <w:t>գինը</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կամ</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գնումն</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իրականացվում</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է</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Օրենքի</w:t>
      </w:r>
      <w:r w:rsidR="00FF3E3D" w:rsidRPr="00064ADD">
        <w:rPr>
          <w:rFonts w:ascii="GHEA Grapalat" w:hAnsi="GHEA Grapalat" w:cs="Sylfaen"/>
          <w:sz w:val="20"/>
          <w:szCs w:val="24"/>
          <w:lang w:val="af-ZA" w:eastAsia="en-US"/>
        </w:rPr>
        <w:t xml:space="preserve"> 15-</w:t>
      </w:r>
      <w:r w:rsidR="00FF3E3D" w:rsidRPr="00064ADD">
        <w:rPr>
          <w:rFonts w:ascii="GHEA Grapalat" w:hAnsi="GHEA Grapalat" w:cs="Sylfaen"/>
          <w:sz w:val="20"/>
          <w:szCs w:val="24"/>
          <w:lang w:val="ru-RU" w:eastAsia="en-US"/>
        </w:rPr>
        <w:t>րդ</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հոդվածի</w:t>
      </w:r>
      <w:r w:rsidR="00FF3E3D" w:rsidRPr="00064ADD">
        <w:rPr>
          <w:rFonts w:ascii="GHEA Grapalat" w:hAnsi="GHEA Grapalat" w:cs="Sylfaen"/>
          <w:sz w:val="20"/>
          <w:szCs w:val="24"/>
          <w:lang w:val="af-ZA" w:eastAsia="en-US"/>
        </w:rPr>
        <w:t xml:space="preserve"> 6-</w:t>
      </w:r>
      <w:r w:rsidR="00FF3E3D" w:rsidRPr="00064ADD">
        <w:rPr>
          <w:rFonts w:ascii="GHEA Grapalat" w:hAnsi="GHEA Grapalat" w:cs="Sylfaen"/>
          <w:sz w:val="20"/>
          <w:szCs w:val="24"/>
          <w:lang w:val="ru-RU" w:eastAsia="en-US"/>
        </w:rPr>
        <w:t>րդ</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մասի</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հիման</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վրա</w:t>
      </w:r>
      <w:r w:rsidR="009B6D58" w:rsidRPr="00064ADD">
        <w:rPr>
          <w:rFonts w:ascii="GHEA Grapalat" w:hAnsi="GHEA Grapalat" w:cs="Sylfaen"/>
          <w:sz w:val="20"/>
          <w:szCs w:val="24"/>
          <w:lang w:val="ru-RU" w:eastAsia="en-US"/>
        </w:rPr>
        <w:t>՝</w:t>
      </w:r>
      <w:r w:rsidR="009B6D58" w:rsidRPr="00064ADD">
        <w:rPr>
          <w:rFonts w:ascii="GHEA Grapalat" w:hAnsi="GHEA Grapalat" w:cs="Sylfaen"/>
          <w:sz w:val="20"/>
          <w:szCs w:val="24"/>
          <w:lang w:val="af-ZA" w:eastAsia="en-US"/>
        </w:rPr>
        <w:t xml:space="preserve"> </w:t>
      </w:r>
    </w:p>
    <w:p w14:paraId="71E36895"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DF0D0A">
        <w:rPr>
          <w:rFonts w:ascii="GHEA Grapalat" w:hAnsi="GHEA Grapalat" w:cs="Sylfaen"/>
          <w:sz w:val="20"/>
          <w:szCs w:val="22"/>
          <w:lang w:val="hy-AM"/>
        </w:rPr>
        <w:t>այդպիսին չճանաչված</w:t>
      </w:r>
      <w:r w:rsidR="00AF3CCA" w:rsidRPr="00DF0D0A" w:rsidDel="00AF3CCA">
        <w:rPr>
          <w:rFonts w:ascii="GHEA Grapalat" w:hAnsi="GHEA Grapalat" w:cs="Sylfaen"/>
          <w:sz w:val="18"/>
          <w:szCs w:val="22"/>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պայման</w:t>
      </w:r>
      <w:r w:rsidRPr="00064ADD">
        <w:rPr>
          <w:rFonts w:ascii="GHEA Grapalat" w:hAnsi="GHEA Grapalat" w:cs="Sylfaen"/>
          <w:sz w:val="20"/>
          <w:szCs w:val="24"/>
          <w:lang w:val="af-ZA" w:eastAsia="en-US"/>
        </w:rPr>
        <w:softHyphen/>
      </w:r>
      <w:r w:rsidRPr="00064ADD">
        <w:rPr>
          <w:rFonts w:ascii="GHEA Grapalat" w:hAnsi="GHEA Grapalat" w:cs="Sylfaen"/>
          <w:sz w:val="20"/>
          <w:szCs w:val="24"/>
          <w:lang w:val="ru-RU" w:eastAsia="en-US"/>
        </w:rPr>
        <w:t>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հայտեր</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72F65D82"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սահմանված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լրանալու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ըստ</w:t>
      </w:r>
      <w:r w:rsidR="00F4506C" w:rsidRPr="00064ADD">
        <w:rPr>
          <w:rFonts w:ascii="GHEA Grapalat" w:hAnsi="GHEA Grapalat" w:cs="Sylfaen"/>
          <w:sz w:val="20"/>
          <w:szCs w:val="24"/>
          <w:lang w:val="hy-AM" w:eastAsia="en-US"/>
        </w:rPr>
        <w:t xml:space="preserve"> դրան ներկա</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00A11BD0" w:rsidRPr="00064ADD">
        <w:rPr>
          <w:rFonts w:ascii="GHEA Grapalat" w:hAnsi="GHEA Grapalat" w:cs="Sylfaen"/>
          <w:sz w:val="20"/>
          <w:szCs w:val="24"/>
          <w:lang w:val="hy-AM" w:eastAsia="en-US"/>
        </w:rPr>
        <w:t>որոնք չեն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գերազանցում</w:t>
      </w:r>
      <w:r w:rsidR="00AB1DD6" w:rsidRPr="00064ADD">
        <w:rPr>
          <w:rFonts w:ascii="GHEA Grapalat" w:hAnsi="GHEA Grapalat" w:cs="Sylfaen"/>
          <w:sz w:val="20"/>
          <w:szCs w:val="24"/>
          <w:lang w:val="hy-AM" w:eastAsia="en-US"/>
        </w:rPr>
        <w:t xml:space="preserve"> գնման գինը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հայտարարվում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AB1DD6" w:rsidRPr="00064ADD">
        <w:rPr>
          <w:rFonts w:ascii="GHEA Grapalat" w:hAnsi="GHEA Grapalat" w:cs="Sylfaen"/>
          <w:sz w:val="20"/>
          <w:szCs w:val="24"/>
          <w:lang w:val="hy-AM" w:eastAsia="en-US"/>
        </w:rPr>
        <w:t>ընտրված</w:t>
      </w:r>
      <w:r w:rsidR="00AB1DD6"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 և այդպիսին չճանաչված</w:t>
      </w:r>
      <w:r w:rsidR="00AF3CCA" w:rsidRPr="00064ADD" w:rsidDel="00AF3CCA">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w:t>
      </w:r>
    </w:p>
    <w:p w14:paraId="706E3331" w14:textId="77777777" w:rsidR="00AF3CCA" w:rsidRPr="00064ADD" w:rsidRDefault="009B6D58" w:rsidP="00FC415D">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ru-RU"/>
        </w:rPr>
        <w:t>զ</w:t>
      </w:r>
      <w:r w:rsidRPr="00064ADD">
        <w:rPr>
          <w:rFonts w:ascii="GHEA Grapalat" w:hAnsi="GHEA Grapalat" w:cs="Sylfaen"/>
          <w:sz w:val="20"/>
          <w:lang w:val="af-ZA"/>
        </w:rPr>
        <w:t xml:space="preserve">. </w:t>
      </w:r>
      <w:r w:rsidR="005D3374" w:rsidRPr="00064ADD">
        <w:rPr>
          <w:rFonts w:ascii="GHEA Grapalat" w:hAnsi="GHEA Grapalat" w:cs="Sylfaen"/>
          <w:sz w:val="20"/>
          <w:lang w:val="ru-RU"/>
        </w:rPr>
        <w:t>բանակցությունների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սահմանված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վերջնաժամկետը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լրանալու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պահին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եթե</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դրան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մասնակիցների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ներկայացրած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գերազանցում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գինը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ապա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գնահատող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հանձնաժողովը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կարող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բանակցությունների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արդյունքում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ցածր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առաջարկ</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ներկայացրած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մասնակցին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հայտարարել</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ընտրված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մասնակից՝</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վերջինիս</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հետ</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պայմանագրով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կողմերի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իրավունքներն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պարտականություններն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ուժի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մեջ</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մտնում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գինը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գերազանցող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չափով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նախատեսվելու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դրա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հիման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վրա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կողմերի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համաձայնագիր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կնքելու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դեպքում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Ընդ</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որում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համաձայնագիրը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նախատեսվելուն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հաջորդող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տասնհինգ</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աշխատանքային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ընթացքում՝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hy-AM"/>
        </w:rPr>
        <w:t xml:space="preserve">ծառայության մատուցման </w:t>
      </w:r>
      <w:r w:rsidR="005D3374" w:rsidRPr="00064ADD">
        <w:rPr>
          <w:rFonts w:ascii="GHEA Grapalat" w:hAnsi="GHEA Grapalat" w:cs="Sylfaen"/>
          <w:sz w:val="20"/>
          <w:lang w:val="ru-RU"/>
        </w:rPr>
        <w:t>ժամկետները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երկարաձգելով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օրվանից</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մինչև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ընկած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ժամանակահատվածով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Սույն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պարբերության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պայմանագիրը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լուծվում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եթե</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կնքելուն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հաջորդող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վաթսուն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օրացուցային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ընթացքում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չեն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նախատեսվում</w:t>
      </w:r>
      <w:r w:rsidR="00AF3CCA" w:rsidRPr="00064ADD">
        <w:rPr>
          <w:rFonts w:ascii="GHEA Grapalat" w:hAnsi="GHEA Grapalat" w:cs="Sylfaen"/>
          <w:sz w:val="20"/>
          <w:lang w:val="hy-AM"/>
        </w:rPr>
        <w:t>:</w:t>
      </w:r>
    </w:p>
    <w:p w14:paraId="4EAEDF74" w14:textId="77777777" w:rsidR="00AF3CCA" w:rsidRPr="00064ADD" w:rsidRDefault="00AF3CCA" w:rsidP="00AF3CCA">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Սույն</w:t>
      </w:r>
      <w:r w:rsidRPr="00064ADD">
        <w:rPr>
          <w:rFonts w:ascii="GHEA Grapalat" w:hAnsi="GHEA Grapalat" w:cs="Sylfaen"/>
          <w:sz w:val="20"/>
          <w:lang w:val="af-ZA"/>
        </w:rPr>
        <w:t xml:space="preserve"> </w:t>
      </w:r>
      <w:r w:rsidRPr="00064ADD">
        <w:rPr>
          <w:rFonts w:ascii="GHEA Grapalat" w:hAnsi="GHEA Grapalat" w:cs="Sylfaen"/>
          <w:sz w:val="20"/>
          <w:lang w:val="hy-AM"/>
        </w:rPr>
        <w:t>պարբերության</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պահանջները</w:t>
      </w:r>
      <w:r w:rsidRPr="00064ADD">
        <w:rPr>
          <w:rFonts w:ascii="GHEA Grapalat" w:hAnsi="GHEA Grapalat" w:cs="Sylfaen"/>
          <w:sz w:val="20"/>
          <w:lang w:val="af-ZA"/>
        </w:rPr>
        <w:t xml:space="preserve"> </w:t>
      </w:r>
      <w:r w:rsidRPr="00064ADD">
        <w:rPr>
          <w:rFonts w:ascii="GHEA Grapalat" w:hAnsi="GHEA Grapalat" w:cs="Sylfaen"/>
          <w:sz w:val="20"/>
          <w:lang w:val="hy-AM"/>
        </w:rPr>
        <w:t>չեն</w:t>
      </w:r>
      <w:r w:rsidRPr="00064ADD">
        <w:rPr>
          <w:rFonts w:ascii="GHEA Grapalat" w:hAnsi="GHEA Grapalat" w:cs="Sylfaen"/>
          <w:sz w:val="20"/>
          <w:lang w:val="af-ZA"/>
        </w:rPr>
        <w:t xml:space="preserve"> </w:t>
      </w:r>
      <w:r w:rsidRPr="00064ADD">
        <w:rPr>
          <w:rFonts w:ascii="GHEA Grapalat" w:hAnsi="GHEA Grapalat" w:cs="Sylfaen"/>
          <w:sz w:val="20"/>
          <w:lang w:val="hy-AM"/>
        </w:rPr>
        <w:t>կիրառվում</w:t>
      </w:r>
      <w:r w:rsidRPr="00064ADD">
        <w:rPr>
          <w:rFonts w:ascii="GHEA Grapalat" w:hAnsi="GHEA Grapalat" w:cs="Sylfaen"/>
          <w:sz w:val="20"/>
          <w:lang w:val="af-ZA"/>
        </w:rPr>
        <w:t xml:space="preserve"> </w:t>
      </w:r>
      <w:r w:rsidRPr="00064ADD">
        <w:rPr>
          <w:rFonts w:ascii="GHEA Grapalat" w:hAnsi="GHEA Grapalat" w:cs="Sylfaen"/>
          <w:sz w:val="20"/>
          <w:lang w:val="hy-AM"/>
        </w:rPr>
        <w:t>այն</w:t>
      </w:r>
      <w:r w:rsidRPr="00064ADD">
        <w:rPr>
          <w:rFonts w:ascii="GHEA Grapalat" w:hAnsi="GHEA Grapalat" w:cs="Sylfaen"/>
          <w:sz w:val="20"/>
          <w:lang w:val="af-ZA"/>
        </w:rPr>
        <w:t xml:space="preserve"> </w:t>
      </w:r>
      <w:r w:rsidRPr="00064ADD">
        <w:rPr>
          <w:rFonts w:ascii="GHEA Grapalat" w:hAnsi="GHEA Grapalat" w:cs="Sylfaen"/>
          <w:sz w:val="20"/>
          <w:lang w:val="hy-AM"/>
        </w:rPr>
        <w:t>դեպքում</w:t>
      </w:r>
      <w:r w:rsidRPr="00064ADD">
        <w:rPr>
          <w:rFonts w:ascii="GHEA Grapalat" w:hAnsi="GHEA Grapalat" w:cs="Sylfaen"/>
          <w:sz w:val="20"/>
          <w:lang w:val="af-ZA"/>
        </w:rPr>
        <w:t xml:space="preserve">, </w:t>
      </w:r>
      <w:r w:rsidRPr="00064ADD">
        <w:rPr>
          <w:rFonts w:ascii="GHEA Grapalat" w:hAnsi="GHEA Grapalat" w:cs="Sylfaen"/>
          <w:sz w:val="20"/>
          <w:lang w:val="hy-AM"/>
        </w:rPr>
        <w:t>երբ</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ներկայացել</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մասնակից</w:t>
      </w:r>
      <w:r w:rsidRPr="00064ADD">
        <w:rPr>
          <w:rFonts w:ascii="GHEA Grapalat" w:hAnsi="GHEA Grapalat" w:cs="Sylfaen"/>
          <w:sz w:val="20"/>
          <w:lang w:val="af-ZA"/>
        </w:rPr>
        <w:t xml:space="preserve"> </w:t>
      </w:r>
      <w:r w:rsidRPr="00064ADD">
        <w:rPr>
          <w:rFonts w:ascii="GHEA Grapalat" w:hAnsi="GHEA Grapalat" w:cs="Sylfaen"/>
          <w:sz w:val="20"/>
          <w:lang w:val="hy-AM"/>
        </w:rPr>
        <w:t>կամ</w:t>
      </w:r>
      <w:r w:rsidRPr="00064ADD">
        <w:rPr>
          <w:rFonts w:ascii="GHEA Grapalat" w:hAnsi="GHEA Grapalat" w:cs="Sylfaen"/>
          <w:sz w:val="20"/>
          <w:lang w:val="af-ZA"/>
        </w:rPr>
        <w:t xml:space="preserve"> </w:t>
      </w:r>
      <w:r w:rsidRPr="00064ADD">
        <w:rPr>
          <w:rFonts w:ascii="GHEA Grapalat" w:hAnsi="GHEA Grapalat" w:cs="Sylfaen"/>
          <w:sz w:val="20"/>
          <w:lang w:val="hy-AM"/>
        </w:rPr>
        <w:t>հրավերի</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պահանջներին</w:t>
      </w:r>
      <w:r w:rsidRPr="00064ADD">
        <w:rPr>
          <w:rFonts w:ascii="GHEA Grapalat" w:hAnsi="GHEA Grapalat" w:cs="Sylfaen"/>
          <w:sz w:val="20"/>
          <w:lang w:val="af-ZA"/>
        </w:rPr>
        <w:t xml:space="preserve"> </w:t>
      </w:r>
      <w:r w:rsidRPr="00064ADD">
        <w:rPr>
          <w:rFonts w:ascii="GHEA Grapalat" w:hAnsi="GHEA Grapalat" w:cs="Sylfaen"/>
          <w:sz w:val="20"/>
          <w:lang w:val="hy-AM"/>
        </w:rPr>
        <w:t>բավարար</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գնահատվել</w:t>
      </w:r>
      <w:r w:rsidRPr="00064ADD">
        <w:rPr>
          <w:rFonts w:ascii="GHEA Grapalat" w:hAnsi="GHEA Grapalat" w:cs="Sylfaen"/>
          <w:sz w:val="20"/>
          <w:lang w:val="af-ZA"/>
        </w:rPr>
        <w:t xml:space="preserve"> </w:t>
      </w:r>
      <w:r w:rsidRPr="00064ADD">
        <w:rPr>
          <w:rFonts w:ascii="GHEA Grapalat" w:hAnsi="GHEA Grapalat" w:cs="Sylfaen"/>
          <w:sz w:val="20"/>
          <w:lang w:val="hy-AM"/>
        </w:rPr>
        <w:t>միայն</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p>
    <w:p w14:paraId="25BF3A56" w14:textId="77777777" w:rsidR="00387F66" w:rsidRPr="00064ADD" w:rsidRDefault="005D3374" w:rsidP="00FC415D">
      <w:pPr>
        <w:shd w:val="clear" w:color="auto" w:fill="FFFFFF"/>
        <w:ind w:firstLine="375"/>
        <w:jc w:val="both"/>
        <w:rPr>
          <w:rFonts w:ascii="GHEA Grapalat" w:hAnsi="GHEA Grapalat" w:cs="Sylfaen"/>
          <w:sz w:val="20"/>
          <w:lang w:val="hy-AM"/>
        </w:rPr>
      </w:pPr>
      <w:r w:rsidRPr="00064ADD" w:rsidDel="004830AB">
        <w:rPr>
          <w:rFonts w:ascii="GHEA Grapalat" w:hAnsi="GHEA Grapalat" w:cs="Sylfaen"/>
          <w:sz w:val="20"/>
          <w:lang w:val="af-ZA"/>
        </w:rPr>
        <w:t xml:space="preserve"> </w:t>
      </w:r>
    </w:p>
    <w:p w14:paraId="342DBCE0" w14:textId="77777777" w:rsidR="00C52CD8" w:rsidRPr="00064ADD" w:rsidRDefault="00704862" w:rsidP="00EF3662">
      <w:pPr>
        <w:ind w:firstLine="708"/>
        <w:jc w:val="both"/>
        <w:rPr>
          <w:rFonts w:ascii="GHEA Grapalat" w:hAnsi="GHEA Grapalat" w:cs="Sylfaen"/>
          <w:sz w:val="20"/>
          <w:lang w:val="hy-AM"/>
        </w:rPr>
      </w:pPr>
      <w:r w:rsidRPr="00064ADD">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064ADD">
        <w:rPr>
          <w:rFonts w:ascii="GHEA Grapalat" w:hAnsi="GHEA Grapalat" w:cs="Sylfaen"/>
          <w:sz w:val="20"/>
          <w:lang w:val="hy-AM"/>
        </w:rPr>
        <w:t>կամ</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նվազագույն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գները</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հավասար</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են</w:t>
      </w:r>
      <w:r w:rsidR="00973FB1" w:rsidRPr="00064ADD">
        <w:rPr>
          <w:rFonts w:ascii="GHEA Grapalat" w:hAnsi="GHEA Grapalat" w:cs="Sylfaen"/>
          <w:sz w:val="20"/>
          <w:lang w:val="af-ZA"/>
        </w:rPr>
        <w:t>,</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lastRenderedPageBreak/>
        <w:t>գնման</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ընթացակարգը</w:t>
      </w:r>
      <w:r w:rsidR="009B6D58" w:rsidRPr="00064ADD">
        <w:rPr>
          <w:rFonts w:ascii="GHEA Grapalat" w:hAnsi="GHEA Grapalat" w:cs="Sylfaen"/>
          <w:sz w:val="20"/>
          <w:lang w:val="af-ZA"/>
        </w:rPr>
        <w:t xml:space="preserve"> </w:t>
      </w:r>
      <w:r w:rsidR="005A3DC6" w:rsidRPr="00064ADD">
        <w:rPr>
          <w:rFonts w:ascii="GHEA Grapalat" w:hAnsi="GHEA Grapalat" w:cs="Sylfaen"/>
          <w:sz w:val="20"/>
          <w:lang w:val="hy-AM"/>
        </w:rPr>
        <w:t>Օ</w:t>
      </w:r>
      <w:r w:rsidR="00973FB1" w:rsidRPr="00064ADD">
        <w:rPr>
          <w:rFonts w:ascii="GHEA Grapalat" w:hAnsi="GHEA Grapalat" w:cs="Sylfaen"/>
          <w:sz w:val="20"/>
          <w:lang w:val="hy-AM"/>
        </w:rPr>
        <w:t>րենքի</w:t>
      </w:r>
      <w:r w:rsidR="00973FB1" w:rsidRPr="00064ADD">
        <w:rPr>
          <w:rFonts w:ascii="GHEA Grapalat" w:hAnsi="GHEA Grapalat" w:cs="Sylfaen"/>
          <w:sz w:val="20"/>
          <w:lang w:val="af-ZA"/>
        </w:rPr>
        <w:t xml:space="preserve"> 37-</w:t>
      </w:r>
      <w:r w:rsidR="00973FB1" w:rsidRPr="00064ADD">
        <w:rPr>
          <w:rFonts w:ascii="GHEA Grapalat" w:hAnsi="GHEA Grapalat" w:cs="Sylfaen"/>
          <w:sz w:val="20"/>
          <w:lang w:val="hy-AM"/>
        </w:rPr>
        <w:t>րդ</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հոդվածի</w:t>
      </w:r>
      <w:r w:rsidR="00973FB1" w:rsidRPr="00064ADD">
        <w:rPr>
          <w:rFonts w:ascii="GHEA Grapalat" w:hAnsi="GHEA Grapalat" w:cs="Sylfaen"/>
          <w:sz w:val="20"/>
          <w:lang w:val="af-ZA"/>
        </w:rPr>
        <w:t xml:space="preserve"> 1-</w:t>
      </w:r>
      <w:r w:rsidR="00973FB1" w:rsidRPr="00064ADD">
        <w:rPr>
          <w:rFonts w:ascii="GHEA Grapalat" w:hAnsi="GHEA Grapalat" w:cs="Sylfaen"/>
          <w:sz w:val="20"/>
          <w:lang w:val="hy-AM"/>
        </w:rPr>
        <w:t>ին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մասի</w:t>
      </w:r>
      <w:r w:rsidR="00973FB1" w:rsidRPr="00064ADD">
        <w:rPr>
          <w:rFonts w:ascii="GHEA Grapalat" w:hAnsi="GHEA Grapalat" w:cs="Sylfaen"/>
          <w:sz w:val="20"/>
          <w:lang w:val="af-ZA"/>
        </w:rPr>
        <w:t xml:space="preserve"> 1-</w:t>
      </w:r>
      <w:r w:rsidR="00973FB1" w:rsidRPr="00064ADD">
        <w:rPr>
          <w:rFonts w:ascii="GHEA Grapalat" w:hAnsi="GHEA Grapalat" w:cs="Sylfaen"/>
          <w:sz w:val="20"/>
          <w:lang w:val="hy-AM"/>
        </w:rPr>
        <w:t>ին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կետի</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հիման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վրա</w:t>
      </w:r>
      <w:r w:rsidR="00973FB1" w:rsidRPr="00064ADD">
        <w:rPr>
          <w:rFonts w:ascii="GHEA Grapalat" w:hAnsi="GHEA Grapalat" w:cs="Sylfaen"/>
          <w:sz w:val="20"/>
          <w:lang w:val="af-ZA"/>
        </w:rPr>
        <w:t xml:space="preserve"> </w:t>
      </w:r>
      <w:r w:rsidR="009B6D58" w:rsidRPr="00064ADD">
        <w:rPr>
          <w:rFonts w:ascii="GHEA Grapalat" w:hAnsi="GHEA Grapalat" w:cs="Sylfaen"/>
          <w:sz w:val="20"/>
          <w:lang w:val="hy-AM"/>
        </w:rPr>
        <w:t>հայտարարվում</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է</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չկայացած</w:t>
      </w:r>
      <w:r w:rsidR="003D1FE3" w:rsidRPr="00064ADD">
        <w:rPr>
          <w:rFonts w:ascii="GHEA Grapalat" w:hAnsi="GHEA Grapalat" w:cs="Sylfaen"/>
          <w:sz w:val="20"/>
          <w:lang w:val="hy-AM"/>
        </w:rPr>
        <w:t>, բացառությամբ սույն ենթակետի «զ» պարբերությամբ նախատեսված դեպքի:</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8" w:name="_Hlk9262487"/>
      <w:r w:rsidR="00476579" w:rsidRPr="00064ADD">
        <w:rPr>
          <w:rFonts w:ascii="GHEA Grapalat" w:hAnsi="GHEA Grapalat" w:cs="Sylfaen"/>
          <w:sz w:val="20"/>
          <w:szCs w:val="24"/>
          <w:lang w:val="hy-AM" w:eastAsia="en-US"/>
        </w:rPr>
        <w:t xml:space="preserve"> </w:t>
      </w:r>
      <w:bookmarkEnd w:id="8"/>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77777777"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6F01F6B7" w14:textId="77777777"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14:paraId="3962CA62" w14:textId="77777777"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lastRenderedPageBreak/>
        <w:t xml:space="preserve"> </w:t>
      </w:r>
      <w:r w:rsidRPr="00993392">
        <w:rPr>
          <w:rFonts w:ascii="GHEA Grapalat" w:hAnsi="GHEA Grapalat" w:cs="Sylfaen"/>
          <w:sz w:val="20"/>
          <w:lang w:val="af-ZA"/>
        </w:rPr>
        <w:t>Ընդ որում, եթե՝</w:t>
      </w:r>
    </w:p>
    <w:p w14:paraId="1DFAEDD7"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3E831B96" w14:textId="77777777" w:rsidR="00A04C67" w:rsidRPr="00993392" w:rsidRDefault="00A04C67" w:rsidP="00A04C67">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993392">
        <w:rPr>
          <w:rFonts w:ascii="GHEA Grapalat" w:hAnsi="GHEA Grapalat" w:cs="Sylfaen"/>
          <w:sz w:val="20"/>
          <w:lang w:val="en-US"/>
        </w:rPr>
        <w:t>քան</w:t>
      </w:r>
      <w:r w:rsidRPr="00993392">
        <w:rPr>
          <w:rFonts w:ascii="GHEA Grapalat" w:hAnsi="GHEA Grapalat" w:cs="Sylfaen"/>
          <w:sz w:val="20"/>
          <w:lang w:val="af-ZA"/>
        </w:rPr>
        <w:t xml:space="preserve"> </w:t>
      </w:r>
      <w:r w:rsidRPr="00993392">
        <w:rPr>
          <w:rFonts w:ascii="GHEA Grapalat" w:hAnsi="GHEA Grapalat" w:cs="Sylfaen"/>
          <w:sz w:val="20"/>
          <w:lang w:val="en-US"/>
        </w:rPr>
        <w:t>մասնակցին</w:t>
      </w:r>
      <w:r w:rsidRPr="00993392">
        <w:rPr>
          <w:rFonts w:ascii="GHEA Grapalat" w:hAnsi="GHEA Grapalat" w:cs="Sylfaen"/>
          <w:sz w:val="20"/>
          <w:lang w:val="af-ZA"/>
        </w:rPr>
        <w:t xml:space="preserve"> </w:t>
      </w:r>
      <w:r w:rsidRPr="00993392">
        <w:rPr>
          <w:rFonts w:ascii="GHEA Grapalat" w:hAnsi="GHEA Grapalat" w:cs="Sylfaen"/>
          <w:sz w:val="20"/>
          <w:lang w:val="en-US"/>
        </w:rPr>
        <w:t>կամ</w:t>
      </w:r>
      <w:r w:rsidRPr="00993392">
        <w:rPr>
          <w:rFonts w:ascii="GHEA Grapalat" w:hAnsi="GHEA Grapalat" w:cs="Sylfaen"/>
          <w:sz w:val="20"/>
          <w:lang w:val="af-ZA"/>
        </w:rPr>
        <w:t xml:space="preserve"> </w:t>
      </w:r>
      <w:r w:rsidRPr="00993392">
        <w:rPr>
          <w:rFonts w:ascii="GHEA Grapalat" w:hAnsi="GHEA Grapalat" w:cs="Sylfaen"/>
          <w:sz w:val="20"/>
          <w:lang w:val="en-US"/>
        </w:rPr>
        <w:t>պայմանագիր</w:t>
      </w:r>
      <w:r w:rsidRPr="00993392">
        <w:rPr>
          <w:rFonts w:ascii="GHEA Grapalat" w:hAnsi="GHEA Grapalat" w:cs="Sylfaen"/>
          <w:sz w:val="20"/>
          <w:lang w:val="af-ZA"/>
        </w:rPr>
        <w:t xml:space="preserve"> </w:t>
      </w:r>
      <w:r w:rsidRPr="00993392">
        <w:rPr>
          <w:rFonts w:ascii="GHEA Grapalat" w:hAnsi="GHEA Grapalat" w:cs="Sylfaen"/>
          <w:sz w:val="20"/>
          <w:lang w:val="en-US"/>
        </w:rPr>
        <w:t>կնքած</w:t>
      </w:r>
      <w:r w:rsidRPr="00993392">
        <w:rPr>
          <w:rFonts w:ascii="GHEA Grapalat" w:hAnsi="GHEA Grapalat" w:cs="Sylfaen"/>
          <w:sz w:val="20"/>
          <w:lang w:val="af-ZA"/>
        </w:rPr>
        <w:t xml:space="preserve"> </w:t>
      </w:r>
      <w:r w:rsidRPr="00993392">
        <w:rPr>
          <w:rFonts w:ascii="GHEA Grapalat" w:hAnsi="GHEA Grapalat" w:cs="Sylfaen"/>
          <w:sz w:val="20"/>
          <w:lang w:val="en-US"/>
        </w:rPr>
        <w:t>անձին</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 xml:space="preserve"> </w:t>
      </w:r>
      <w:r w:rsidRPr="00993392">
        <w:rPr>
          <w:rFonts w:ascii="GHEA Grapalat" w:hAnsi="GHEA Grapalat" w:cs="Sylfaen"/>
          <w:sz w:val="20"/>
          <w:lang w:val="en-US"/>
        </w:rPr>
        <w:t>ներառելու</w:t>
      </w:r>
      <w:r w:rsidRPr="00993392">
        <w:rPr>
          <w:rFonts w:ascii="GHEA Grapalat" w:hAnsi="GHEA Grapalat" w:cs="Sylfaen"/>
          <w:sz w:val="20"/>
          <w:lang w:val="af-ZA"/>
        </w:rPr>
        <w:t xml:space="preserve"> </w:t>
      </w:r>
      <w:r w:rsidRPr="00993392">
        <w:rPr>
          <w:rFonts w:ascii="GHEA Grapalat" w:hAnsi="GHEA Grapalat" w:cs="Sylfaen"/>
          <w:sz w:val="20"/>
          <w:lang w:val="en-US"/>
        </w:rPr>
        <w:t>վերջնաժամկետը</w:t>
      </w:r>
      <w:r w:rsidRPr="00993392">
        <w:rPr>
          <w:rFonts w:ascii="GHEA Grapalat" w:hAnsi="GHEA Grapalat" w:cs="Sylfaen"/>
          <w:sz w:val="20"/>
          <w:lang w:val="af-ZA"/>
        </w:rPr>
        <w:t xml:space="preserve"> </w:t>
      </w:r>
      <w:r w:rsidRPr="00993392">
        <w:rPr>
          <w:rFonts w:ascii="GHEA Grapalat" w:hAnsi="GHEA Grapalat" w:cs="Sylfaen"/>
          <w:sz w:val="20"/>
          <w:lang w:val="en-US"/>
        </w:rPr>
        <w:t>լրանալու</w:t>
      </w:r>
      <w:r w:rsidRPr="00993392">
        <w:rPr>
          <w:rFonts w:ascii="GHEA Grapalat" w:hAnsi="GHEA Grapalat" w:cs="Sylfaen"/>
          <w:sz w:val="20"/>
          <w:lang w:val="af-ZA"/>
        </w:rPr>
        <w:t xml:space="preserve"> </w:t>
      </w:r>
      <w:r w:rsidRPr="00993392">
        <w:rPr>
          <w:rFonts w:ascii="GHEA Grapalat" w:hAnsi="GHEA Grapalat" w:cs="Sylfaen"/>
          <w:sz w:val="20"/>
          <w:lang w:val="en-US"/>
        </w:rPr>
        <w:t>օրը</w:t>
      </w:r>
      <w:r w:rsidRPr="00993392">
        <w:rPr>
          <w:rFonts w:ascii="GHEA Grapalat" w:hAnsi="GHEA Grapalat" w:cs="Sylfaen"/>
          <w:sz w:val="20"/>
          <w:lang w:val="af-ZA"/>
        </w:rPr>
        <w:t xml:space="preserve">, </w:t>
      </w:r>
      <w:r w:rsidRPr="00993392">
        <w:rPr>
          <w:rFonts w:ascii="GHEA Grapalat" w:hAnsi="GHEA Grapalat" w:cs="Sylfaen"/>
          <w:sz w:val="20"/>
          <w:lang w:val="en-US"/>
        </w:rPr>
        <w:t>ապա</w:t>
      </w:r>
      <w:r w:rsidRPr="00993392">
        <w:rPr>
          <w:rFonts w:ascii="GHEA Grapalat" w:hAnsi="GHEA Grapalat" w:cs="Sylfaen"/>
          <w:sz w:val="20"/>
          <w:lang w:val="af-ZA"/>
        </w:rPr>
        <w:t xml:space="preserve"> </w:t>
      </w:r>
      <w:r w:rsidRPr="00993392">
        <w:rPr>
          <w:rFonts w:ascii="GHEA Grapalat" w:hAnsi="GHEA Grapalat" w:cs="Sylfaen"/>
          <w:sz w:val="20"/>
          <w:lang w:val="en-US"/>
        </w:rPr>
        <w:t>պատվիրատուն</w:t>
      </w:r>
      <w:r w:rsidRPr="00993392">
        <w:rPr>
          <w:rFonts w:ascii="GHEA Grapalat" w:hAnsi="GHEA Grapalat" w:cs="Sylfaen"/>
          <w:sz w:val="20"/>
          <w:lang w:val="af-ZA"/>
        </w:rPr>
        <w:t xml:space="preserve"> </w:t>
      </w:r>
      <w:r w:rsidRPr="00993392">
        <w:rPr>
          <w:rFonts w:ascii="GHEA Grapalat" w:hAnsi="GHEA Grapalat" w:cs="Sylfaen"/>
          <w:sz w:val="20"/>
          <w:lang w:val="en-US"/>
        </w:rPr>
        <w:t>դրա</w:t>
      </w:r>
      <w:r w:rsidRPr="00993392">
        <w:rPr>
          <w:rFonts w:ascii="GHEA Grapalat" w:hAnsi="GHEA Grapalat" w:cs="Sylfaen"/>
          <w:sz w:val="20"/>
          <w:lang w:val="af-ZA"/>
        </w:rPr>
        <w:t xml:space="preserve"> </w:t>
      </w:r>
      <w:r w:rsidRPr="00993392">
        <w:rPr>
          <w:rFonts w:ascii="GHEA Grapalat" w:hAnsi="GHEA Grapalat" w:cs="Sylfaen"/>
          <w:sz w:val="20"/>
          <w:lang w:val="en-US"/>
        </w:rPr>
        <w:t>մասին</w:t>
      </w:r>
      <w:r w:rsidRPr="00993392">
        <w:rPr>
          <w:rFonts w:ascii="GHEA Grapalat" w:hAnsi="GHEA Grapalat" w:cs="Sylfaen"/>
          <w:sz w:val="20"/>
          <w:lang w:val="af-ZA"/>
        </w:rPr>
        <w:t xml:space="preserve"> </w:t>
      </w:r>
      <w:r w:rsidRPr="00993392">
        <w:rPr>
          <w:rFonts w:ascii="GHEA Grapalat" w:hAnsi="GHEA Grapalat" w:cs="Sylfaen"/>
          <w:sz w:val="20"/>
          <w:lang w:val="en-US"/>
        </w:rPr>
        <w:t>գրավոր</w:t>
      </w:r>
      <w:r w:rsidRPr="00993392">
        <w:rPr>
          <w:rFonts w:ascii="GHEA Grapalat" w:hAnsi="GHEA Grapalat" w:cs="Sylfaen"/>
          <w:sz w:val="20"/>
          <w:lang w:val="af-ZA"/>
        </w:rPr>
        <w:t xml:space="preserve"> </w:t>
      </w:r>
      <w:r w:rsidRPr="00993392">
        <w:rPr>
          <w:rFonts w:ascii="GHEA Grapalat" w:hAnsi="GHEA Grapalat" w:cs="Sylfaen"/>
          <w:sz w:val="20"/>
          <w:lang w:val="en-US"/>
        </w:rPr>
        <w:t>տեղեկացնում</w:t>
      </w:r>
      <w:r w:rsidRPr="00993392">
        <w:rPr>
          <w:rFonts w:ascii="GHEA Grapalat" w:hAnsi="GHEA Grapalat" w:cs="Sylfaen"/>
          <w:sz w:val="20"/>
          <w:lang w:val="af-ZA"/>
        </w:rPr>
        <w:t xml:space="preserve"> </w:t>
      </w:r>
      <w:r w:rsidRPr="00993392">
        <w:rPr>
          <w:rFonts w:ascii="GHEA Grapalat" w:hAnsi="GHEA Grapalat" w:cs="Sylfaen"/>
          <w:sz w:val="20"/>
          <w:lang w:val="en-US"/>
        </w:rPr>
        <w:t>է</w:t>
      </w:r>
      <w:r w:rsidRPr="00993392">
        <w:rPr>
          <w:rFonts w:ascii="GHEA Grapalat" w:hAnsi="GHEA Grapalat" w:cs="Sylfaen"/>
          <w:sz w:val="20"/>
          <w:lang w:val="af-ZA"/>
        </w:rPr>
        <w:t xml:space="preserve"> </w:t>
      </w:r>
      <w:r w:rsidRPr="00993392">
        <w:rPr>
          <w:rFonts w:ascii="GHEA Grapalat" w:hAnsi="GHEA Grapalat" w:cs="Sylfaen"/>
          <w:sz w:val="20"/>
          <w:lang w:val="en-US"/>
        </w:rPr>
        <w:t>լիազորված</w:t>
      </w:r>
      <w:r w:rsidRPr="00993392">
        <w:rPr>
          <w:rFonts w:ascii="GHEA Grapalat" w:hAnsi="GHEA Grapalat" w:cs="Sylfaen"/>
          <w:sz w:val="20"/>
          <w:lang w:val="af-ZA"/>
        </w:rPr>
        <w:t xml:space="preserve"> </w:t>
      </w:r>
      <w:r w:rsidRPr="00993392">
        <w:rPr>
          <w:rFonts w:ascii="GHEA Grapalat" w:hAnsi="GHEA Grapalat" w:cs="Sylfaen"/>
          <w:sz w:val="20"/>
          <w:lang w:val="en-US"/>
        </w:rPr>
        <w:t>մարմին</w:t>
      </w:r>
      <w:r w:rsidRPr="00993392">
        <w:rPr>
          <w:rFonts w:ascii="GHEA Grapalat" w:hAnsi="GHEA Grapalat" w:cs="Sylfaen"/>
          <w:sz w:val="20"/>
          <w:lang w:val="af-ZA"/>
        </w:rPr>
        <w:t xml:space="preserve">, </w:t>
      </w:r>
      <w:r w:rsidRPr="00993392">
        <w:rPr>
          <w:rFonts w:ascii="GHEA Grapalat" w:hAnsi="GHEA Grapalat" w:cs="Sylfaen"/>
          <w:sz w:val="20"/>
          <w:lang w:val="en-US"/>
        </w:rPr>
        <w:t>որի</w:t>
      </w:r>
      <w:r w:rsidRPr="00993392">
        <w:rPr>
          <w:rFonts w:ascii="GHEA Grapalat" w:hAnsi="GHEA Grapalat" w:cs="Sylfaen"/>
          <w:sz w:val="20"/>
          <w:lang w:val="af-ZA"/>
        </w:rPr>
        <w:t xml:space="preserve"> </w:t>
      </w:r>
      <w:r w:rsidRPr="00993392">
        <w:rPr>
          <w:rFonts w:ascii="GHEA Grapalat" w:hAnsi="GHEA Grapalat" w:cs="Sylfaen"/>
          <w:sz w:val="20"/>
          <w:lang w:val="en-US"/>
        </w:rPr>
        <w:t>հիման</w:t>
      </w:r>
      <w:r w:rsidRPr="00993392">
        <w:rPr>
          <w:rFonts w:ascii="GHEA Grapalat" w:hAnsi="GHEA Grapalat" w:cs="Sylfaen"/>
          <w:sz w:val="20"/>
          <w:lang w:val="af-ZA"/>
        </w:rPr>
        <w:t xml:space="preserve"> </w:t>
      </w:r>
      <w:r w:rsidRPr="00993392">
        <w:rPr>
          <w:rFonts w:ascii="GHEA Grapalat" w:hAnsi="GHEA Grapalat" w:cs="Sylfaen"/>
          <w:sz w:val="20"/>
          <w:lang w:val="en-US"/>
        </w:rPr>
        <w:t>վրա</w:t>
      </w:r>
      <w:r w:rsidRPr="00993392">
        <w:rPr>
          <w:rFonts w:ascii="GHEA Grapalat" w:hAnsi="GHEA Grapalat" w:cs="Sylfaen"/>
          <w:sz w:val="20"/>
          <w:lang w:val="af-ZA"/>
        </w:rPr>
        <w:t xml:space="preserve"> </w:t>
      </w:r>
      <w:r w:rsidRPr="00993392">
        <w:rPr>
          <w:rFonts w:ascii="GHEA Grapalat" w:hAnsi="GHEA Grapalat" w:cs="Sylfaen"/>
          <w:sz w:val="20"/>
          <w:lang w:val="en-US"/>
        </w:rPr>
        <w:t>մասնակիցը</w:t>
      </w:r>
      <w:r w:rsidRPr="00993392">
        <w:rPr>
          <w:rFonts w:ascii="GHEA Grapalat" w:hAnsi="GHEA Grapalat" w:cs="Sylfaen"/>
          <w:sz w:val="20"/>
          <w:lang w:val="af-ZA"/>
        </w:rPr>
        <w:t xml:space="preserve"> </w:t>
      </w:r>
      <w:r w:rsidRPr="00993392">
        <w:rPr>
          <w:rFonts w:ascii="GHEA Grapalat" w:hAnsi="GHEA Grapalat" w:cs="Sylfaen"/>
          <w:sz w:val="20"/>
          <w:lang w:val="en-US"/>
        </w:rPr>
        <w:t>չի</w:t>
      </w:r>
      <w:r w:rsidRPr="00993392">
        <w:rPr>
          <w:rFonts w:ascii="GHEA Grapalat" w:hAnsi="GHEA Grapalat" w:cs="Sylfaen"/>
          <w:sz w:val="20"/>
          <w:lang w:val="af-ZA"/>
        </w:rPr>
        <w:t xml:space="preserve"> </w:t>
      </w:r>
      <w:r w:rsidRPr="00993392">
        <w:rPr>
          <w:rFonts w:ascii="GHEA Grapalat" w:hAnsi="GHEA Grapalat" w:cs="Sylfaen"/>
          <w:sz w:val="20"/>
          <w:lang w:val="en-US"/>
        </w:rPr>
        <w:t>ներառվում</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w:t>
      </w:r>
    </w:p>
    <w:p w14:paraId="37B1234C" w14:textId="110FBCFF"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106219DB"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571F29" w:rsidRPr="00064ADD">
        <w:rPr>
          <w:rFonts w:ascii="GHEA Grapalat" w:hAnsi="GHEA Grapalat" w:cs="Tahoma"/>
        </w:rPr>
        <w:t>։</w:t>
      </w:r>
      <w:r w:rsidR="002B103D" w:rsidRPr="00064ADD">
        <w:rPr>
          <w:rFonts w:ascii="GHEA Grapalat" w:hAnsi="GHEA Grapalat" w:cs="Tahoma"/>
          <w:lang w:val="hy-AM"/>
        </w:rPr>
        <w:t xml:space="preserve"> </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38CA1B34"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w:t>
      </w:r>
      <w:r w:rsidR="002A386F">
        <w:rPr>
          <w:rFonts w:ascii="GHEA Grapalat" w:hAnsi="GHEA Grapalat" w:cs="Sylfaen"/>
          <w:lang w:val="hy-AM"/>
        </w:rPr>
        <w:t>10</w:t>
      </w:r>
      <w:r w:rsidRPr="00064ADD">
        <w:rPr>
          <w:rFonts w:ascii="GHEA Grapalat" w:hAnsi="GHEA Grapalat" w:cs="Sylfaen"/>
          <w:lang w:val="es-ES"/>
        </w:rPr>
        <w:t>»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422DEAD8" w14:textId="77777777" w:rsidR="002A386F" w:rsidRDefault="00030D40" w:rsidP="00781235">
      <w:pPr>
        <w:ind w:firstLine="567"/>
        <w:jc w:val="both"/>
        <w:rPr>
          <w:rFonts w:ascii="GHEA Grapalat" w:hAnsi="GHEA Grapalat" w:cs="Sylfaen"/>
          <w:sz w:val="20"/>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ապահովումները: </w:t>
      </w:r>
    </w:p>
    <w:p w14:paraId="177F3ECB" w14:textId="3A941C38"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բանկերի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կողմից</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տրամադրված</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երաշխիքների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30331" w:rsidRPr="00064ADD">
        <w:rPr>
          <w:rFonts w:ascii="GHEA Grapalat" w:hAnsi="GHEA Grapalat" w:cs="Sylfaen"/>
          <w:sz w:val="20"/>
          <w:lang w:val="af-ZA"/>
        </w:rPr>
        <w:t>:</w:t>
      </w:r>
    </w:p>
    <w:p w14:paraId="0798AF1E" w14:textId="77777777"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lastRenderedPageBreak/>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4A91587A"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Ընդ որում, եթե </w:t>
      </w:r>
      <w:r w:rsidR="00495E41" w:rsidRPr="00064ADD">
        <w:rPr>
          <w:rFonts w:ascii="GHEA Grapalat" w:hAnsi="GHEA Grapalat" w:cs="Arial"/>
          <w:sz w:val="20"/>
          <w:lang w:val="hy-AM"/>
        </w:rPr>
        <w:t>ծառայությունների</w:t>
      </w:r>
      <w:r w:rsidRPr="00064ADD">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29498F34" w14:textId="597E4C12" w:rsidR="00CF12EE" w:rsidRPr="00674D33" w:rsidRDefault="00B004E0" w:rsidP="007C2603">
      <w:pPr>
        <w:pStyle w:val="af4"/>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Ե</w:t>
      </w:r>
      <w:r w:rsidR="00781235" w:rsidRPr="00064ADD">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E02338" w:rsidRPr="00064ADD">
        <w:rPr>
          <w:rFonts w:ascii="GHEA Grapalat" w:hAnsi="GHEA Grapalat" w:cs="Arial"/>
          <w:sz w:val="20"/>
          <w:lang w:val="af-ZA"/>
        </w:rPr>
        <w:t xml:space="preserve"> </w:t>
      </w:r>
      <w:r w:rsidR="00ED01B4" w:rsidRPr="00064ADD">
        <w:rPr>
          <w:rStyle w:val="af6"/>
          <w:rFonts w:ascii="GHEA Grapalat" w:hAnsi="GHEA Grapalat" w:cs="Arial"/>
          <w:color w:val="FFFFFF"/>
          <w:sz w:val="20"/>
        </w:rPr>
        <w:footnoteReference w:id="1"/>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5D392B00"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երախիքի </w:t>
      </w:r>
      <w:r w:rsidR="007862B1" w:rsidRPr="00064ADD">
        <w:rPr>
          <w:rFonts w:ascii="GHEA Grapalat" w:hAnsi="GHEA Grapalat" w:cs="Sylfaen"/>
          <w:sz w:val="20"/>
          <w:lang w:val="hy-AM"/>
        </w:rPr>
        <w:t xml:space="preserve">(հավելված 5)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77777777" w:rsidR="00A04C67" w:rsidRPr="00064ADD"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7F650A41" w14:textId="77777777" w:rsidR="00A04C67" w:rsidRPr="00064ADD" w:rsidRDefault="00A04C67" w:rsidP="00EF3662">
      <w:pPr>
        <w:ind w:firstLine="567"/>
        <w:jc w:val="both"/>
        <w:rPr>
          <w:rFonts w:ascii="GHEA Grapalat" w:hAnsi="GHEA Grapalat" w:cs="Sylfaen"/>
          <w:sz w:val="20"/>
          <w:lang w:val="af-ZA"/>
        </w:rPr>
      </w:pPr>
    </w:p>
    <w:p w14:paraId="6647F146" w14:textId="77777777"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14:paraId="710009CE" w14:textId="77777777" w:rsidR="00096865" w:rsidRPr="00064ADD" w:rsidRDefault="00096865" w:rsidP="00EF3662">
      <w:pPr>
        <w:jc w:val="center"/>
        <w:rPr>
          <w:rFonts w:ascii="GHEA Grapalat" w:hAnsi="GHEA Grapalat"/>
          <w:b/>
          <w:sz w:val="20"/>
          <w:lang w:val="af-ZA"/>
        </w:rPr>
      </w:pPr>
    </w:p>
    <w:p w14:paraId="29851BF3"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sz w:val="20"/>
          <w:lang w:val="af-ZA"/>
        </w:rPr>
        <w:lastRenderedPageBreak/>
        <w:t>1</w:t>
      </w:r>
      <w:r w:rsidR="00030D40" w:rsidRPr="00064ADD">
        <w:rPr>
          <w:rFonts w:ascii="GHEA Grapalat" w:hAnsi="GHEA Grapalat"/>
          <w:sz w:val="20"/>
          <w:lang w:val="af-ZA"/>
        </w:rPr>
        <w:t>1</w:t>
      </w:r>
      <w:r w:rsidRPr="00064ADD">
        <w:rPr>
          <w:rFonts w:ascii="GHEA Grapalat" w:hAnsi="GHEA Grapalat"/>
          <w:sz w:val="20"/>
          <w:lang w:val="af-ZA"/>
        </w:rPr>
        <w:t>.</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w:t>
      </w:r>
      <w:r w:rsidR="00A747D4" w:rsidRPr="00064ADD">
        <w:rPr>
          <w:rFonts w:ascii="GHEA Grapalat" w:hAnsi="GHEA Grapalat" w:cs="Sylfaen"/>
          <w:sz w:val="20"/>
          <w:lang w:val="af-ZA"/>
        </w:rPr>
        <w:t>7</w:t>
      </w:r>
      <w:r w:rsidRPr="00064ADD">
        <w:rPr>
          <w:rFonts w:ascii="GHEA Grapalat" w:hAnsi="GHEA Grapalat" w:cs="Sylfaen"/>
          <w:sz w:val="20"/>
          <w:lang w:val="af-ZA"/>
        </w:rPr>
        <w:t>-</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14:paraId="728DF35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14:paraId="4ABD6E67" w14:textId="2C5CD8FB" w:rsidR="00096865" w:rsidRPr="00F32152" w:rsidRDefault="00096865" w:rsidP="00EF3662">
      <w:pPr>
        <w:ind w:firstLine="567"/>
        <w:jc w:val="both"/>
        <w:rPr>
          <w:rFonts w:ascii="GHEA Grapalat" w:hAnsi="GHEA Grapalat" w:cs="Sylfaen"/>
          <w:sz w:val="20"/>
          <w:vertAlign w:val="superscript"/>
          <w:lang w:val="hy-AM"/>
        </w:rPr>
      </w:pPr>
      <w:r w:rsidRPr="00064ADD">
        <w:rPr>
          <w:rFonts w:ascii="GHEA Grapalat" w:hAnsi="GHEA Grapalat" w:cs="Sylfaen"/>
          <w:sz w:val="20"/>
          <w:lang w:val="af-ZA"/>
        </w:rPr>
        <w:t xml:space="preserve">2) </w:t>
      </w:r>
      <w:r w:rsidRPr="00064ADD">
        <w:rPr>
          <w:rFonts w:ascii="GHEA Grapalat" w:hAnsi="GHEA Grapalat" w:cs="Sylfaen"/>
          <w:sz w:val="20"/>
          <w:lang w:val="ru-RU"/>
        </w:rPr>
        <w:t>դադարում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գոյություն</w:t>
      </w:r>
      <w:r w:rsidRPr="00064ADD">
        <w:rPr>
          <w:rFonts w:ascii="GHEA Grapalat" w:hAnsi="GHEA Grapalat" w:cs="Sylfaen"/>
          <w:sz w:val="20"/>
          <w:lang w:val="af-ZA"/>
        </w:rPr>
        <w:t xml:space="preserve"> </w:t>
      </w:r>
      <w:r w:rsidRPr="00064ADD">
        <w:rPr>
          <w:rFonts w:ascii="GHEA Grapalat" w:hAnsi="GHEA Grapalat" w:cs="Sylfaen"/>
          <w:sz w:val="20"/>
          <w:lang w:val="ru-RU"/>
        </w:rPr>
        <w:t>ունենալ</w:t>
      </w:r>
      <w:r w:rsidRPr="00064ADD">
        <w:rPr>
          <w:rFonts w:ascii="GHEA Grapalat" w:hAnsi="GHEA Grapalat" w:cs="Sylfaen"/>
          <w:sz w:val="20"/>
          <w:lang w:val="af-ZA"/>
        </w:rPr>
        <w:t xml:space="preserve"> </w:t>
      </w:r>
      <w:r w:rsidRPr="00064ADD">
        <w:rPr>
          <w:rFonts w:ascii="GHEA Grapalat" w:hAnsi="GHEA Grapalat" w:cs="Sylfaen"/>
          <w:sz w:val="20"/>
          <w:lang w:val="ru-RU"/>
        </w:rPr>
        <w:t>գնման</w:t>
      </w:r>
      <w:r w:rsidRPr="00064ADD">
        <w:rPr>
          <w:rFonts w:ascii="GHEA Grapalat" w:hAnsi="GHEA Grapalat" w:cs="Sylfaen"/>
          <w:sz w:val="20"/>
          <w:lang w:val="af-ZA"/>
        </w:rPr>
        <w:t xml:space="preserve"> </w:t>
      </w:r>
      <w:r w:rsidRPr="00064ADD">
        <w:rPr>
          <w:rFonts w:ascii="GHEA Grapalat" w:hAnsi="GHEA Grapalat" w:cs="Sylfaen"/>
          <w:sz w:val="20"/>
          <w:lang w:val="ru-RU"/>
        </w:rPr>
        <w:t>պահանջը</w:t>
      </w:r>
      <w:r w:rsidR="00FF0FE2" w:rsidRPr="00064ADD">
        <w:rPr>
          <w:rFonts w:ascii="GHEA Grapalat" w:hAnsi="GHEA Grapalat" w:cs="Sylfaen"/>
          <w:sz w:val="20"/>
          <w:lang w:val="hy-AM"/>
        </w:rPr>
        <w:t>: Ընդ որում պ</w:t>
      </w:r>
      <w:r w:rsidR="00FF0FE2" w:rsidRPr="00064ADD">
        <w:rPr>
          <w:rFonts w:ascii="GHEA Grapalat" w:hAnsi="GHEA Grapalat" w:cs="Sylfaen"/>
          <w:sz w:val="20"/>
          <w:lang w:val="ru-RU"/>
        </w:rPr>
        <w:t>ետության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համայնքների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կարիքների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համար</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կազմակերպված</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գնման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ընթացակարգը</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կարող</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է</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ամբողջությամբ</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մասնակի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չկայացած</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հայտարարվել</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համապատասխանաբար</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Հայաստանի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Հանրապետության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կառավարության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համայնքի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ավագանու</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այլ</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պատվիրատուների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դեպքում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ընդհանուր</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կառավարումն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իրականացնող</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լիազորված</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մարմնի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ղեկավարի</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իսկ</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հիմնադրամների</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դեպքում</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հոգաբարձուների</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խորհրդի</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որոշման</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հիման</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վրա</w:t>
      </w:r>
      <w:r w:rsidR="00A10D1E" w:rsidRPr="00064ADD">
        <w:rPr>
          <w:rStyle w:val="af6"/>
          <w:rFonts w:ascii="GHEA Grapalat" w:hAnsi="GHEA Grapalat" w:cs="Sylfaen"/>
          <w:color w:val="FFFFFF"/>
          <w:sz w:val="20"/>
        </w:rPr>
        <w:footnoteReference w:id="2"/>
      </w:r>
      <w:r w:rsidR="00FF0FE2" w:rsidRPr="00064ADD">
        <w:rPr>
          <w:rFonts w:ascii="GHEA Grapalat" w:hAnsi="GHEA Grapalat" w:cs="Sylfaen"/>
          <w:sz w:val="20"/>
          <w:lang w:val="hy-AM"/>
        </w:rPr>
        <w:t>:</w:t>
      </w:r>
    </w:p>
    <w:p w14:paraId="604153F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14:paraId="453DF4F4" w14:textId="0136F8B2" w:rsidR="00096865" w:rsidRPr="00F32152" w:rsidRDefault="00096865" w:rsidP="00EF3662">
      <w:pPr>
        <w:ind w:firstLine="567"/>
        <w:jc w:val="both"/>
        <w:rPr>
          <w:rFonts w:ascii="Cambria Math" w:hAnsi="Cambria Math" w:cs="Sylfaen"/>
          <w:sz w:val="20"/>
          <w:lang w:val="hy-AM"/>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00F32152">
        <w:rPr>
          <w:rFonts w:ascii="Cambria Math" w:hAnsi="Cambria Math" w:cs="Sylfaen"/>
          <w:sz w:val="20"/>
          <w:lang w:val="hy-AM"/>
        </w:rPr>
        <w:t>․</w:t>
      </w:r>
    </w:p>
    <w:p w14:paraId="74EB1B84" w14:textId="77777777" w:rsidR="00CA1C11" w:rsidRPr="00064ADD" w:rsidRDefault="00731D26" w:rsidP="00EF3662">
      <w:pPr>
        <w:ind w:firstLine="567"/>
        <w:jc w:val="both"/>
        <w:rPr>
          <w:rFonts w:ascii="GHEA Grapalat" w:hAnsi="GHEA Grapalat" w:cs="Sylfaen"/>
          <w:sz w:val="20"/>
          <w:lang w:val="af-ZA"/>
        </w:rPr>
      </w:pPr>
      <w:r w:rsidRPr="00064ADD">
        <w:rPr>
          <w:rFonts w:ascii="GHEA Grapalat" w:hAnsi="GHEA Grapalat" w:cs="Sylfaen"/>
          <w:sz w:val="20"/>
          <w:lang w:val="af-ZA"/>
        </w:rPr>
        <w:t>1</w:t>
      </w:r>
      <w:r w:rsidR="00030D40" w:rsidRPr="00064ADD">
        <w:rPr>
          <w:rFonts w:ascii="GHEA Grapalat" w:hAnsi="GHEA Grapalat" w:cs="Sylfaen"/>
          <w:sz w:val="20"/>
          <w:lang w:val="af-ZA"/>
        </w:rPr>
        <w:t>1</w:t>
      </w:r>
      <w:r w:rsidRPr="00064ADD">
        <w:rPr>
          <w:rFonts w:ascii="GHEA Grapalat" w:hAnsi="GHEA Grapalat" w:cs="Sylfaen"/>
          <w:sz w:val="20"/>
          <w:lang w:val="af-ZA"/>
        </w:rPr>
        <w:t>.2</w:t>
      </w:r>
      <w:r w:rsidR="00FE5743" w:rsidRPr="00064ADD">
        <w:rPr>
          <w:rFonts w:ascii="GHEA Grapalat" w:hAnsi="GHEA Grapalat" w:cs="Sylfaen"/>
          <w:sz w:val="20"/>
          <w:lang w:val="af-ZA"/>
        </w:rPr>
        <w:t xml:space="preserve"> Գ</w:t>
      </w:r>
      <w:r w:rsidR="00CA1C11" w:rsidRPr="00F32152">
        <w:rPr>
          <w:rFonts w:ascii="GHEA Grapalat" w:hAnsi="GHEA Grapalat" w:cs="Sylfaen"/>
          <w:sz w:val="20"/>
          <w:lang w:val="hy-AM"/>
        </w:rPr>
        <w:t>նման</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ընթացակարգը</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չկայացած</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հայտարարվելու</w:t>
      </w:r>
      <w:r w:rsidR="00A747D4" w:rsidRPr="00F32152">
        <w:rPr>
          <w:rFonts w:ascii="GHEA Grapalat" w:hAnsi="GHEA Grapalat" w:cs="Sylfaen"/>
          <w:sz w:val="20"/>
          <w:lang w:val="hy-AM"/>
        </w:rPr>
        <w:t>ն</w:t>
      </w:r>
      <w:r w:rsidR="00A747D4" w:rsidRPr="00064ADD">
        <w:rPr>
          <w:rFonts w:ascii="GHEA Grapalat" w:hAnsi="GHEA Grapalat" w:cs="Sylfaen"/>
          <w:sz w:val="20"/>
          <w:lang w:val="af-ZA"/>
        </w:rPr>
        <w:t xml:space="preserve"> </w:t>
      </w:r>
      <w:r w:rsidR="00A747D4" w:rsidRPr="00F32152">
        <w:rPr>
          <w:rFonts w:ascii="GHEA Grapalat" w:hAnsi="GHEA Grapalat" w:cs="Sylfaen"/>
          <w:sz w:val="20"/>
          <w:lang w:val="hy-AM"/>
        </w:rPr>
        <w:t>հաջորդող</w:t>
      </w:r>
      <w:r w:rsidR="00A747D4" w:rsidRPr="00064ADD">
        <w:rPr>
          <w:rFonts w:ascii="GHEA Grapalat" w:hAnsi="GHEA Grapalat" w:cs="Sylfaen"/>
          <w:sz w:val="20"/>
          <w:lang w:val="af-ZA"/>
        </w:rPr>
        <w:t xml:space="preserve"> </w:t>
      </w:r>
      <w:r w:rsidR="00A747D4" w:rsidRPr="00F32152">
        <w:rPr>
          <w:rFonts w:ascii="GHEA Grapalat" w:hAnsi="GHEA Grapalat" w:cs="Sylfaen"/>
          <w:sz w:val="20"/>
          <w:lang w:val="hy-AM"/>
        </w:rPr>
        <w:t>աշխատանքային</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օրվա</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ընթացքում</w:t>
      </w:r>
      <w:r w:rsidR="00CA1C11" w:rsidRPr="00064ADD">
        <w:rPr>
          <w:rFonts w:ascii="GHEA Grapalat" w:hAnsi="GHEA Grapalat" w:cs="Sylfaen"/>
          <w:sz w:val="20"/>
          <w:lang w:val="af-ZA"/>
        </w:rPr>
        <w:t xml:space="preserve">, </w:t>
      </w:r>
      <w:r w:rsidR="003A2BE0" w:rsidRPr="00064ADD">
        <w:rPr>
          <w:rFonts w:ascii="GHEA Grapalat" w:hAnsi="GHEA Grapalat" w:cs="Sylfaen"/>
          <w:sz w:val="20"/>
          <w:lang w:val="af-ZA"/>
        </w:rPr>
        <w:t>պ</w:t>
      </w:r>
      <w:r w:rsidR="00CA1C11" w:rsidRPr="00F32152">
        <w:rPr>
          <w:rFonts w:ascii="GHEA Grapalat" w:hAnsi="GHEA Grapalat" w:cs="Sylfaen"/>
          <w:sz w:val="20"/>
          <w:lang w:val="hy-AM"/>
        </w:rPr>
        <w:t>ատվիրատուն</w:t>
      </w:r>
      <w:r w:rsidR="00CA1C11" w:rsidRPr="00064ADD">
        <w:rPr>
          <w:rFonts w:ascii="GHEA Grapalat" w:hAnsi="GHEA Grapalat" w:cs="Sylfaen"/>
          <w:sz w:val="20"/>
          <w:lang w:val="af-ZA"/>
        </w:rPr>
        <w:t xml:space="preserve"> </w:t>
      </w:r>
      <w:r w:rsidR="00A747D4" w:rsidRPr="00064ADD">
        <w:rPr>
          <w:rFonts w:ascii="GHEA Grapalat" w:hAnsi="GHEA Grapalat" w:cs="Sylfaen"/>
          <w:sz w:val="20"/>
          <w:lang w:val="af-ZA"/>
        </w:rPr>
        <w:t xml:space="preserve">տեղեկագրում </w:t>
      </w:r>
      <w:r w:rsidR="005F7C1D" w:rsidRPr="00064ADD">
        <w:rPr>
          <w:rFonts w:ascii="GHEA Grapalat" w:hAnsi="GHEA Grapalat" w:cs="Sylfaen"/>
          <w:sz w:val="20"/>
          <w:lang w:val="af-ZA"/>
        </w:rPr>
        <w:t xml:space="preserve">հրապարակում է </w:t>
      </w:r>
      <w:r w:rsidR="00CA1C11" w:rsidRPr="00F32152">
        <w:rPr>
          <w:rFonts w:ascii="GHEA Grapalat" w:hAnsi="GHEA Grapalat" w:cs="Sylfaen"/>
          <w:sz w:val="20"/>
          <w:lang w:val="hy-AM"/>
        </w:rPr>
        <w:t>հայտարարություն</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որում</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նշվում</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գնման</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ընթացակարգը</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չկայացած</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հայտարարվելու</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հիմնավորումը։</w:t>
      </w:r>
      <w:r w:rsidR="00CA1C11" w:rsidRPr="00064ADD">
        <w:rPr>
          <w:rFonts w:ascii="GHEA Grapalat" w:hAnsi="GHEA Grapalat" w:cs="Sylfaen"/>
          <w:sz w:val="20"/>
          <w:lang w:val="af-ZA"/>
        </w:rPr>
        <w:t xml:space="preserve"> </w:t>
      </w:r>
    </w:p>
    <w:p w14:paraId="7A8B7FD9" w14:textId="77777777" w:rsidR="00CA1C11" w:rsidRPr="00064ADD" w:rsidRDefault="00CA1C11" w:rsidP="00EF3662">
      <w:pPr>
        <w:ind w:firstLine="567"/>
        <w:jc w:val="both"/>
        <w:rPr>
          <w:rFonts w:ascii="GHEA Grapalat" w:hAnsi="GHEA Grapalat" w:cs="Sylfaen"/>
          <w:sz w:val="20"/>
          <w:lang w:val="af-ZA"/>
        </w:rPr>
      </w:pPr>
    </w:p>
    <w:p w14:paraId="54B4B36C" w14:textId="77777777" w:rsidR="00096865" w:rsidRPr="00064AD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14:paraId="6FFC947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6B5F3E4F" w:rsidR="00096865" w:rsidRPr="00064ADD" w:rsidRDefault="00672101"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 Ն Ա Ն Շ Մ Ա Ն   Հ Ա Ր Ց Մ Ա Ն </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77777777"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94544B" w:rsidRPr="00064ADD">
        <w:rPr>
          <w:rFonts w:ascii="GHEA Grapalat" w:hAnsi="GHEA Grapalat" w:cs="Sylfaen"/>
          <w:sz w:val="20"/>
          <w:szCs w:val="24"/>
          <w:vertAlign w:val="superscript"/>
          <w:lang w:val="af-ZA" w:eastAsia="en-US"/>
        </w:rPr>
        <w:t>14</w:t>
      </w:r>
      <w:r w:rsidR="00E02338" w:rsidRPr="00064ADD">
        <w:rPr>
          <w:rFonts w:ascii="GHEA Grapalat" w:hAnsi="GHEA Grapalat" w:cs="Sylfaen"/>
          <w:sz w:val="20"/>
          <w:szCs w:val="24"/>
          <w:lang w:val="af-ZA" w:eastAsia="en-US"/>
        </w:rPr>
        <w:t xml:space="preserve"> </w:t>
      </w:r>
      <w:r w:rsidR="00E02338" w:rsidRPr="00064ADD">
        <w:rPr>
          <w:rFonts w:ascii="GHEA Grapalat" w:hAnsi="GHEA Grapalat" w:cs="Sylfaen"/>
          <w:color w:val="FFFFFF"/>
          <w:sz w:val="20"/>
          <w:szCs w:val="24"/>
          <w:lang w:val="af-ZA" w:eastAsia="en-US"/>
        </w:rPr>
        <w:t xml:space="preserve">  </w:t>
      </w:r>
      <w:r w:rsidRPr="00064ADD">
        <w:rPr>
          <w:rStyle w:val="af6"/>
          <w:rFonts w:ascii="GHEA Grapalat" w:hAnsi="GHEA Grapalat" w:cs="Sylfaen"/>
          <w:color w:val="FFFFFF"/>
          <w:sz w:val="20"/>
          <w:szCs w:val="24"/>
          <w:lang w:val="af-ZA" w:eastAsia="en-US"/>
        </w:rPr>
        <w:footnoteReference w:id="3"/>
      </w:r>
    </w:p>
    <w:p w14:paraId="01C99DF8" w14:textId="0078FED8" w:rsidR="006505D2" w:rsidRPr="00064AD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2</w:t>
      </w:r>
      <w:r w:rsidR="00E968EF" w:rsidRPr="00064ADD">
        <w:rPr>
          <w:rFonts w:ascii="GHEA Grapalat" w:hAnsi="GHEA Grapalat" w:cs="Sylfaen"/>
          <w:sz w:val="20"/>
          <w:lang w:val="af-ZA"/>
        </w:rPr>
        <w:t>.</w:t>
      </w:r>
      <w:r w:rsidR="002E11D1" w:rsidRPr="00064ADD">
        <w:rPr>
          <w:rFonts w:ascii="GHEA Grapalat" w:hAnsi="GHEA Grapalat" w:cs="Sylfaen"/>
          <w:sz w:val="20"/>
          <w:lang w:val="af-ZA"/>
        </w:rPr>
        <w:t>4</w:t>
      </w:r>
      <w:r w:rsidR="002240AB" w:rsidRPr="00064ADD">
        <w:rPr>
          <w:rFonts w:ascii="GHEA Grapalat" w:hAnsi="GHEA Grapalat" w:cs="Sylfaen"/>
          <w:sz w:val="20"/>
          <w:lang w:val="af-ZA"/>
        </w:rPr>
        <w:t xml:space="preserve"> </w:t>
      </w:r>
      <w:r w:rsidRPr="00064ADD">
        <w:rPr>
          <w:rFonts w:ascii="GHEA Grapalat" w:hAnsi="GHEA Grapalat" w:cs="Sylfaen"/>
          <w:sz w:val="20"/>
          <w:lang w:val="hy-AM"/>
        </w:rPr>
        <w:t>հայտի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w:t>
      </w:r>
      <w:r w:rsidR="006A26BE" w:rsidRPr="00064ADD">
        <w:rPr>
          <w:rFonts w:ascii="GHEA Grapalat" w:hAnsi="GHEA Grapalat" w:cs="Sylfaen"/>
          <w:sz w:val="20"/>
          <w:lang w:val="hy-AM"/>
        </w:rPr>
        <w:t>, որը ներկայացվում է</w:t>
      </w:r>
      <w:r w:rsidR="000F3B31" w:rsidRPr="00064ADD">
        <w:rPr>
          <w:rFonts w:ascii="GHEA Grapalat" w:hAnsi="GHEA Grapalat" w:cs="Sylfaen"/>
          <w:sz w:val="20"/>
          <w:lang w:val="hy-AM"/>
        </w:rPr>
        <w:t xml:space="preserve"> </w:t>
      </w:r>
      <w:r w:rsidR="000C062F" w:rsidRPr="00064ADD">
        <w:rPr>
          <w:rFonts w:ascii="GHEA Grapalat" w:hAnsi="GHEA Grapalat" w:cs="Sylfaen"/>
          <w:sz w:val="20"/>
          <w:lang w:val="hy-AM"/>
        </w:rPr>
        <w:t xml:space="preserve">կանխիկ փողի </w:t>
      </w:r>
      <w:r w:rsidR="006505D2" w:rsidRPr="00064ADD">
        <w:rPr>
          <w:rFonts w:ascii="GHEA Grapalat" w:hAnsi="GHEA Grapalat" w:cs="Sylfaen"/>
          <w:sz w:val="20"/>
          <w:lang w:val="hy-AM"/>
        </w:rPr>
        <w:t xml:space="preserve">կամ բանկային երաշխիքի </w:t>
      </w:r>
      <w:r w:rsidR="000C062F" w:rsidRPr="00064ADD">
        <w:rPr>
          <w:rFonts w:ascii="GHEA Grapalat" w:hAnsi="GHEA Grapalat" w:cs="Sylfaen"/>
          <w:sz w:val="20"/>
          <w:lang w:val="hy-AM"/>
        </w:rPr>
        <w:t>ձևով</w:t>
      </w:r>
      <w:r w:rsidR="00F02DBC" w:rsidRPr="00064ADD">
        <w:rPr>
          <w:rFonts w:ascii="GHEA Grapalat" w:hAnsi="GHEA Grapalat" w:cs="Sylfaen"/>
          <w:sz w:val="20"/>
          <w:lang w:val="af-ZA"/>
        </w:rPr>
        <w:t xml:space="preserve"> (</w:t>
      </w:r>
      <w:r w:rsidR="00F02DBC" w:rsidRPr="00064ADD">
        <w:rPr>
          <w:rFonts w:ascii="GHEA Grapalat" w:hAnsi="GHEA Grapalat" w:cs="Sylfaen"/>
          <w:sz w:val="20"/>
        </w:rPr>
        <w:t>հավելված</w:t>
      </w:r>
      <w:r w:rsidR="00F02DBC" w:rsidRPr="00064ADD">
        <w:rPr>
          <w:rFonts w:ascii="GHEA Grapalat" w:hAnsi="GHEA Grapalat" w:cs="Sylfaen"/>
          <w:sz w:val="20"/>
          <w:lang w:val="af-ZA"/>
        </w:rPr>
        <w:t xml:space="preserve"> N 3)</w:t>
      </w:r>
      <w:r w:rsidR="006A26BE" w:rsidRPr="00064ADD">
        <w:rPr>
          <w:rFonts w:ascii="GHEA Grapalat" w:hAnsi="GHEA Grapalat" w:cs="Sylfaen"/>
          <w:sz w:val="20"/>
          <w:lang w:val="hy-AM"/>
        </w:rPr>
        <w:t>:</w:t>
      </w:r>
      <w:r w:rsidR="0077364F" w:rsidRPr="00064ADD">
        <w:rPr>
          <w:rFonts w:ascii="GHEA Grapalat" w:hAnsi="GHEA Grapalat" w:cs="Sylfaen"/>
          <w:sz w:val="20"/>
          <w:lang w:val="hy-AM"/>
        </w:rPr>
        <w:t xml:space="preserve"> </w:t>
      </w:r>
      <w:r w:rsidR="00960BE9" w:rsidRPr="00064ADD">
        <w:rPr>
          <w:rFonts w:ascii="GHEA Grapalat" w:hAnsi="GHEA Grapalat" w:cs="Sylfaen"/>
          <w:sz w:val="20"/>
        </w:rPr>
        <w:t>Ընդ</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որում</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հայտով</w:t>
      </w:r>
      <w:r w:rsidR="00960BE9" w:rsidRPr="00064ADD">
        <w:rPr>
          <w:rFonts w:ascii="GHEA Grapalat" w:hAnsi="GHEA Grapalat" w:cs="Sylfaen"/>
          <w:sz w:val="20"/>
          <w:lang w:val="af-ZA"/>
        </w:rPr>
        <w:t xml:space="preserve"> </w:t>
      </w:r>
      <w:r w:rsidR="00960BE9" w:rsidRPr="00064ADD">
        <w:rPr>
          <w:rFonts w:ascii="GHEA Grapalat" w:hAnsi="GHEA Grapalat" w:cs="Sylfaen"/>
          <w:sz w:val="20"/>
          <w:lang w:val="hy-AM"/>
        </w:rPr>
        <w:t>ներկայացվում է կանխիկ փողի վճարումը հավաստող</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բնօրինակ</w:t>
      </w:r>
      <w:r w:rsidR="00960BE9" w:rsidRPr="00064ADD">
        <w:rPr>
          <w:rFonts w:ascii="GHEA Grapalat" w:hAnsi="GHEA Grapalat" w:cs="Sylfaen"/>
          <w:sz w:val="20"/>
          <w:lang w:val="af-ZA"/>
        </w:rPr>
        <w:t xml:space="preserve"> </w:t>
      </w:r>
      <w:r w:rsidR="00960BE9" w:rsidRPr="00064ADD">
        <w:rPr>
          <w:rFonts w:ascii="GHEA Grapalat" w:hAnsi="GHEA Grapalat" w:cs="Sylfaen"/>
          <w:sz w:val="20"/>
        </w:rPr>
        <w:t>փաստաթղթի</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կամ</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բանկային</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երաշխիքի</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բնօրինակը</w:t>
      </w:r>
      <w:r w:rsidR="00960BE9" w:rsidRPr="00064ADD">
        <w:rPr>
          <w:rFonts w:ascii="GHEA Grapalat" w:hAnsi="GHEA Grapalat" w:cs="Sylfaen"/>
          <w:sz w:val="20"/>
          <w:lang w:val="af-ZA"/>
        </w:rPr>
        <w:t>:</w:t>
      </w:r>
      <w:r w:rsidR="00653219" w:rsidRPr="00064ADD">
        <w:rPr>
          <w:rFonts w:ascii="GHEA Grapalat" w:hAnsi="GHEA Grapalat" w:cs="Sylfaen"/>
          <w:sz w:val="20"/>
          <w:lang w:val="hy-AM"/>
        </w:rPr>
        <w:t xml:space="preserve"> </w:t>
      </w:r>
      <w:r w:rsidR="00AE3B58" w:rsidRPr="00064ADD">
        <w:rPr>
          <w:rStyle w:val="af6"/>
          <w:rFonts w:ascii="GHEA Grapalat" w:hAnsi="GHEA Grapalat"/>
          <w:color w:val="FFFFFF"/>
          <w:sz w:val="20"/>
          <w:lang w:val="hy-AM"/>
        </w:rPr>
        <w:footnoteReference w:id="4"/>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18ADF781"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00DF0D0A">
        <w:rPr>
          <w:rFonts w:ascii="GHEA Grapalat" w:hAnsi="GHEA Grapalat" w:cs="Sylfaen"/>
          <w:sz w:val="20"/>
          <w:szCs w:val="20"/>
          <w:lang w:val="hy-AM"/>
        </w:rPr>
        <w:t xml:space="preserve"> </w:t>
      </w:r>
      <w:r w:rsidR="00DF0D0A">
        <w:rPr>
          <w:rFonts w:ascii="GHEA Grapalat" w:hAnsi="GHEA Grapalat"/>
          <w:sz w:val="20"/>
          <w:szCs w:val="20"/>
          <w:lang w:val="hy-AM"/>
        </w:rPr>
        <w:t xml:space="preserve">2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0A547B" w:rsidRDefault="00B2572B" w:rsidP="000A547B">
      <w:pPr>
        <w:pStyle w:val="31"/>
        <w:spacing w:line="240" w:lineRule="auto"/>
        <w:jc w:val="right"/>
        <w:rPr>
          <w:rFonts w:ascii="GHEA Grapalat" w:hAnsi="GHEA Grapalat" w:cs="Sylfaen"/>
          <w:b/>
          <w:lang w:val="es-ES"/>
        </w:rPr>
      </w:pPr>
      <w:r w:rsidRPr="00064ADD">
        <w:rPr>
          <w:rFonts w:ascii="GHEA Grapalat" w:hAnsi="GHEA Grapalat" w:cs="Sylfaen"/>
          <w:b/>
          <w:lang w:val="es-ES"/>
        </w:rPr>
        <w:t>Հավելված</w:t>
      </w:r>
      <w:r w:rsidRPr="000A547B">
        <w:rPr>
          <w:rFonts w:ascii="GHEA Grapalat" w:hAnsi="GHEA Grapalat" w:cs="Sylfaen"/>
          <w:b/>
          <w:lang w:val="es-ES"/>
        </w:rPr>
        <w:t xml:space="preserve">  N 1</w:t>
      </w:r>
    </w:p>
    <w:p w14:paraId="02FEE334" w14:textId="2C7CB689" w:rsidR="00B2572B" w:rsidRPr="00B9559C" w:rsidRDefault="00451107" w:rsidP="00EF3662">
      <w:pPr>
        <w:pStyle w:val="31"/>
        <w:spacing w:line="240" w:lineRule="auto"/>
        <w:jc w:val="right"/>
        <w:rPr>
          <w:rFonts w:ascii="GHEA Grapalat" w:hAnsi="GHEA Grapalat" w:cs="Sylfaen"/>
          <w:b/>
          <w:bCs/>
          <w:lang w:val="es-ES"/>
        </w:rPr>
      </w:pPr>
      <w:r w:rsidRPr="00B9559C">
        <w:rPr>
          <w:rFonts w:ascii="GHEA Grapalat" w:hAnsi="GHEA Grapalat"/>
          <w:b/>
          <w:bCs/>
          <w:lang w:val="af-ZA"/>
        </w:rPr>
        <w:t>«</w:t>
      </w:r>
      <w:r w:rsidR="00BF7B25">
        <w:rPr>
          <w:rFonts w:ascii="GHEA Grapalat" w:hAnsi="GHEA Grapalat"/>
          <w:b/>
          <w:bCs/>
          <w:lang w:val="af-ZA"/>
        </w:rPr>
        <w:t>ԱՄՓՀ-ԲՄԾՁԲ-04/24</w:t>
      </w:r>
      <w:r w:rsidRPr="00B9559C">
        <w:rPr>
          <w:rFonts w:ascii="GHEA Grapalat" w:hAnsi="GHEA Grapalat"/>
          <w:b/>
          <w:bCs/>
          <w:lang w:val="hy-AM"/>
        </w:rPr>
        <w:t xml:space="preserve">» </w:t>
      </w:r>
      <w:r w:rsidR="00B2572B" w:rsidRPr="00B9559C">
        <w:rPr>
          <w:rFonts w:ascii="GHEA Grapalat" w:hAnsi="GHEA Grapalat" w:cs="Sylfaen"/>
          <w:b/>
          <w:bCs/>
          <w:lang w:val="es-ES"/>
        </w:rPr>
        <w:t>ծածկագրով</w:t>
      </w:r>
    </w:p>
    <w:p w14:paraId="075F0508" w14:textId="1782F1BD" w:rsidR="00B2572B" w:rsidRPr="00B9559C" w:rsidRDefault="00F82D81" w:rsidP="00EF3662">
      <w:pPr>
        <w:pStyle w:val="31"/>
        <w:spacing w:line="240" w:lineRule="auto"/>
        <w:jc w:val="right"/>
        <w:rPr>
          <w:rFonts w:ascii="GHEA Grapalat" w:hAnsi="GHEA Grapalat" w:cs="Arial"/>
          <w:b/>
          <w:bCs/>
          <w:lang w:val="es-ES"/>
        </w:rPr>
      </w:pPr>
      <w:r>
        <w:rPr>
          <w:rFonts w:ascii="GHEA Grapalat" w:hAnsi="GHEA Grapalat" w:cs="Sylfaen"/>
          <w:b/>
          <w:bCs/>
          <w:lang w:val="es-ES"/>
        </w:rPr>
        <w:t>ԲԱՑ ՄՐՑՈՒՅԹԻ</w:t>
      </w:r>
      <w:r w:rsidR="003117AD" w:rsidRPr="00B9559C">
        <w:rPr>
          <w:rFonts w:ascii="GHEA Grapalat" w:hAnsi="GHEA Grapalat" w:cs="Sylfaen"/>
          <w:b/>
          <w:bCs/>
          <w:lang w:val="es-ES"/>
        </w:rPr>
        <w:t xml:space="preserve"> </w:t>
      </w:r>
      <w:r w:rsidR="00B2572B" w:rsidRPr="00B9559C">
        <w:rPr>
          <w:rFonts w:ascii="GHEA Grapalat" w:hAnsi="GHEA Grapalat" w:cs="Arial"/>
          <w:b/>
          <w:bCs/>
          <w:lang w:val="es-ES"/>
        </w:rPr>
        <w:t xml:space="preserve"> </w:t>
      </w:r>
      <w:r w:rsidR="00B2572B" w:rsidRPr="00B9559C">
        <w:rPr>
          <w:rFonts w:ascii="GHEA Grapalat" w:hAnsi="GHEA Grapalat" w:cs="Sylfaen"/>
          <w:b/>
          <w:bCs/>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036AF6EE" w:rsidR="00B2572B" w:rsidRPr="00064ADD" w:rsidRDefault="00F82D81"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ԲԱՑ ՄՐՑՈՒՅԹԻ</w:t>
      </w:r>
      <w:r w:rsidR="003117AD">
        <w:rPr>
          <w:rFonts w:ascii="GHEA Grapalat" w:hAnsi="GHEA Grapalat" w:cs="Sylfaen"/>
          <w:color w:val="auto"/>
          <w:sz w:val="24"/>
          <w:szCs w:val="24"/>
          <w:lang w:val="es-ES"/>
        </w:rPr>
        <w:t xml:space="preserve"> </w:t>
      </w:r>
      <w:r w:rsidR="00B2572B" w:rsidRPr="00064ADD">
        <w:rPr>
          <w:rFonts w:ascii="GHEA Grapalat" w:hAnsi="GHEA Grapalat" w:cs="Sylfaen"/>
          <w:color w:val="auto"/>
          <w:sz w:val="24"/>
          <w:szCs w:val="24"/>
          <w:lang w:val="es-ES"/>
        </w:rPr>
        <w:t>ն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3375068C" w:rsidR="00B2572B" w:rsidRPr="00064ADD" w:rsidRDefault="00672101" w:rsidP="00EF3662">
      <w:pPr>
        <w:jc w:val="both"/>
        <w:rPr>
          <w:rFonts w:ascii="GHEA Grapalat" w:hAnsi="GHEA Grapalat"/>
          <w:sz w:val="22"/>
          <w:szCs w:val="22"/>
          <w:u w:val="single"/>
          <w:lang w:val="es-ES"/>
        </w:rPr>
      </w:pPr>
      <w:r>
        <w:rPr>
          <w:rFonts w:ascii="GHEA Grapalat" w:hAnsi="GHEA Grapalat" w:cs="Sylfaen"/>
          <w:sz w:val="20"/>
          <w:szCs w:val="20"/>
          <w:lang w:val="es-ES"/>
        </w:rPr>
        <w:t>Փարաքար</w:t>
      </w:r>
      <w:r w:rsidR="00BA2FE7">
        <w:rPr>
          <w:rFonts w:ascii="GHEA Grapalat" w:hAnsi="GHEA Grapalat" w:cs="Sylfaen"/>
          <w:sz w:val="20"/>
          <w:szCs w:val="20"/>
          <w:lang w:val="hy-AM"/>
        </w:rPr>
        <w:t>ի</w:t>
      </w:r>
      <w:r>
        <w:rPr>
          <w:rFonts w:ascii="GHEA Grapalat" w:hAnsi="GHEA Grapalat" w:cs="Sylfaen"/>
          <w:sz w:val="20"/>
          <w:szCs w:val="20"/>
          <w:lang w:val="es-ES"/>
        </w:rPr>
        <w:t xml:space="preserve"> համայն</w:t>
      </w:r>
      <w:r>
        <w:rPr>
          <w:rFonts w:ascii="GHEA Grapalat" w:hAnsi="GHEA Grapalat" w:cs="Sylfaen"/>
          <w:sz w:val="20"/>
          <w:szCs w:val="20"/>
          <w:lang w:val="hy-AM"/>
        </w:rPr>
        <w:t>ք</w:t>
      </w:r>
      <w:r w:rsidR="00BA2FE7">
        <w:rPr>
          <w:rFonts w:ascii="GHEA Grapalat" w:hAnsi="GHEA Grapalat" w:cs="Sylfaen"/>
          <w:sz w:val="20"/>
          <w:szCs w:val="20"/>
          <w:lang w:val="hy-AM"/>
        </w:rPr>
        <w:t>ապետարանի</w:t>
      </w:r>
      <w:r>
        <w:rPr>
          <w:rFonts w:ascii="GHEA Grapalat" w:hAnsi="GHEA Grapalat" w:cs="Sylfaen"/>
          <w:sz w:val="20"/>
          <w:szCs w:val="20"/>
          <w:lang w:val="hy-AM"/>
        </w:rPr>
        <w:t xml:space="preserve"> </w:t>
      </w:r>
      <w:r w:rsidR="00876CB8">
        <w:rPr>
          <w:rFonts w:ascii="GHEA Grapalat" w:hAnsi="GHEA Grapalat" w:cs="Sylfaen"/>
          <w:sz w:val="20"/>
          <w:szCs w:val="20"/>
          <w:lang w:val="hy-AM"/>
        </w:rPr>
        <w:t xml:space="preserve"> </w:t>
      </w:r>
      <w:r w:rsidR="00B2572B" w:rsidRPr="00064ADD">
        <w:rPr>
          <w:rFonts w:ascii="GHEA Grapalat" w:hAnsi="GHEA Grapalat" w:cs="Sylfaen"/>
          <w:sz w:val="20"/>
          <w:szCs w:val="20"/>
          <w:lang w:val="es-ES"/>
        </w:rPr>
        <w:t>կողմից</w:t>
      </w:r>
      <w:r w:rsidR="00B2572B" w:rsidRPr="000A547B">
        <w:rPr>
          <w:rFonts w:ascii="GHEA Grapalat" w:hAnsi="GHEA Grapalat" w:cs="Sylfaen"/>
          <w:sz w:val="20"/>
          <w:szCs w:val="20"/>
          <w:lang w:val="es-ES"/>
        </w:rPr>
        <w:t xml:space="preserve"> </w:t>
      </w:r>
      <w:r w:rsidR="00451107" w:rsidRPr="00DF4927">
        <w:rPr>
          <w:rFonts w:ascii="GHEA Grapalat" w:hAnsi="GHEA Grapalat"/>
          <w:sz w:val="20"/>
          <w:szCs w:val="20"/>
          <w:lang w:val="af-ZA"/>
        </w:rPr>
        <w:t>«</w:t>
      </w:r>
      <w:r w:rsidR="00BF7B25">
        <w:rPr>
          <w:rFonts w:ascii="GHEA Grapalat" w:hAnsi="GHEA Grapalat"/>
          <w:sz w:val="20"/>
          <w:szCs w:val="20"/>
          <w:lang w:val="af-ZA"/>
        </w:rPr>
        <w:t>ԱՄՓՀ-ԲՄԾՁԲ-04/24</w:t>
      </w:r>
      <w:r w:rsidR="00451107">
        <w:rPr>
          <w:rFonts w:ascii="GHEA Grapalat" w:hAnsi="GHEA Grapalat"/>
          <w:sz w:val="20"/>
          <w:szCs w:val="20"/>
          <w:lang w:val="hy-AM"/>
        </w:rPr>
        <w:t xml:space="preserve">» </w:t>
      </w:r>
      <w:r w:rsidR="00B2572B"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5A4F162D" w:rsidR="00B2572B" w:rsidRPr="00064ADD" w:rsidRDefault="00F82D81" w:rsidP="00EF3662">
      <w:pPr>
        <w:jc w:val="both"/>
        <w:rPr>
          <w:rFonts w:ascii="GHEA Grapalat" w:hAnsi="GHEA Grapalat" w:cs="Sylfaen"/>
          <w:sz w:val="20"/>
          <w:szCs w:val="20"/>
          <w:lang w:val="es-ES"/>
        </w:rPr>
      </w:pPr>
      <w:r>
        <w:rPr>
          <w:rFonts w:ascii="GHEA Grapalat" w:hAnsi="GHEA Grapalat" w:cs="Sylfaen"/>
          <w:sz w:val="20"/>
          <w:szCs w:val="20"/>
          <w:lang w:val="es-ES"/>
        </w:rPr>
        <w:t>ԲԱՑ ՄՐՑՈՒՅԹԻ</w:t>
      </w:r>
      <w:r w:rsidR="003117AD">
        <w:rPr>
          <w:rFonts w:ascii="GHEA Grapalat" w:hAnsi="GHEA Grapalat" w:cs="Sylfaen"/>
          <w:sz w:val="20"/>
          <w:szCs w:val="20"/>
          <w:lang w:val="es-ES"/>
        </w:rPr>
        <w:t xml:space="preserve"> </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հեռախոսի համարը</w:t>
      </w:r>
    </w:p>
    <w:p w14:paraId="36640551" w14:textId="77777777" w:rsidR="006C3873" w:rsidRPr="00064ADD" w:rsidRDefault="006C3873" w:rsidP="00975F7E">
      <w:pPr>
        <w:ind w:firstLine="709"/>
        <w:jc w:val="both"/>
        <w:rPr>
          <w:rFonts w:ascii="GHEA Grapalat" w:hAnsi="GHEA Grapalat"/>
          <w:sz w:val="20"/>
          <w:lang w:val="es-ES"/>
        </w:rPr>
      </w:pPr>
      <w:r w:rsidRPr="00064ADD">
        <w:rPr>
          <w:rFonts w:ascii="GHEA Grapalat" w:hAnsi="GHEA Grapalat" w:cs="Arial"/>
          <w:sz w:val="20"/>
          <w:szCs w:val="20"/>
          <w:lang w:val="es-ES"/>
        </w:rPr>
        <w:t>Սույնով</w:t>
      </w:r>
      <w:r w:rsidRPr="00064ADD">
        <w:rPr>
          <w:rFonts w:ascii="GHEA Grapalat" w:hAnsi="GHEA Grapalat"/>
          <w:sz w:val="20"/>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es-ES"/>
        </w:rPr>
        <w:t xml:space="preserve">                         </w:t>
      </w:r>
      <w:r w:rsidRPr="00064ADD">
        <w:rPr>
          <w:rFonts w:ascii="GHEA Grapalat" w:hAnsi="GHEA Grapalat"/>
          <w:sz w:val="20"/>
          <w:u w:val="single"/>
          <w:lang w:val="hy-AM"/>
        </w:rPr>
        <w:t xml:space="preserve">          </w:t>
      </w:r>
      <w:r w:rsidRPr="00064ADD">
        <w:rPr>
          <w:rFonts w:ascii="GHEA Grapalat" w:hAnsi="GHEA Grapalat"/>
          <w:lang w:val="hy-AM"/>
        </w:rPr>
        <w:t>-</w:t>
      </w:r>
      <w:r w:rsidRPr="00064ADD">
        <w:rPr>
          <w:rFonts w:ascii="GHEA Grapalat" w:hAnsi="GHEA Grapalat" w:cs="Arial"/>
          <w:sz w:val="20"/>
          <w:szCs w:val="20"/>
          <w:lang w:val="es-ES"/>
        </w:rPr>
        <w:t>ն հայտարարում և հավաստում է, որ՝</w:t>
      </w:r>
      <w:r w:rsidRPr="00064ADD">
        <w:rPr>
          <w:rFonts w:ascii="GHEA Grapalat" w:hAnsi="GHEA Grapalat" w:cs="Arial"/>
          <w:lang w:val="hy-AM"/>
        </w:rPr>
        <w:t xml:space="preserve"> </w:t>
      </w:r>
    </w:p>
    <w:p w14:paraId="362CBC0F" w14:textId="77777777" w:rsidR="006C3873" w:rsidRPr="00064ADD" w:rsidRDefault="006C3873" w:rsidP="00975F7E">
      <w:pPr>
        <w:jc w:val="both"/>
        <w:rPr>
          <w:rFonts w:ascii="GHEA Grapalat" w:hAnsi="GHEA Grapalat"/>
          <w:i/>
          <w:sz w:val="16"/>
          <w:vertAlign w:val="superscript"/>
          <w:lang w:val="es-ES"/>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es-ES"/>
        </w:rPr>
        <w:t xml:space="preserve">                                    </w:t>
      </w:r>
      <w:r w:rsidRPr="00064ADD">
        <w:rPr>
          <w:rFonts w:ascii="GHEA Grapalat" w:hAnsi="GHEA Grapalat" w:cs="Sylfaen"/>
          <w:vertAlign w:val="superscript"/>
          <w:lang w:val="hy-AM"/>
        </w:rPr>
        <w:t>մասնակցի անվանում</w:t>
      </w:r>
    </w:p>
    <w:p w14:paraId="6D3757CC" w14:textId="3E0EEEAE" w:rsidR="00E02338" w:rsidRPr="00064ADD" w:rsidRDefault="006C3873" w:rsidP="00975F7E">
      <w:pPr>
        <w:ind w:firstLine="708"/>
        <w:jc w:val="both"/>
        <w:rPr>
          <w:rFonts w:ascii="GHEA Grapalat" w:hAnsi="GHEA Grapalat" w:cs="Sylfaen"/>
          <w:sz w:val="20"/>
          <w:lang w:val="hy-AM"/>
        </w:rPr>
      </w:pPr>
      <w:r w:rsidRPr="00064ADD">
        <w:rPr>
          <w:rFonts w:ascii="GHEA Grapalat" w:hAnsi="GHEA Grapalat" w:cs="Arial"/>
          <w:sz w:val="20"/>
          <w:szCs w:val="20"/>
          <w:lang w:val="es-ES"/>
        </w:rPr>
        <w:t xml:space="preserve">1) բավարարում է </w:t>
      </w:r>
      <w:r w:rsidR="00451107" w:rsidRPr="00DF4927">
        <w:rPr>
          <w:rFonts w:ascii="GHEA Grapalat" w:hAnsi="GHEA Grapalat"/>
          <w:sz w:val="20"/>
          <w:szCs w:val="20"/>
          <w:lang w:val="af-ZA"/>
        </w:rPr>
        <w:t>«</w:t>
      </w:r>
      <w:r w:rsidR="00BF7B25">
        <w:rPr>
          <w:rFonts w:ascii="GHEA Grapalat" w:hAnsi="GHEA Grapalat"/>
          <w:sz w:val="20"/>
          <w:szCs w:val="20"/>
          <w:lang w:val="af-ZA"/>
        </w:rPr>
        <w:t>ԱՄՓՀ-ԲՄԾՁԲ-04/24</w:t>
      </w:r>
      <w:r w:rsidR="00451107">
        <w:rPr>
          <w:rFonts w:ascii="GHEA Grapalat" w:hAnsi="GHEA Grapalat"/>
          <w:sz w:val="20"/>
          <w:szCs w:val="20"/>
          <w:lang w:val="hy-AM"/>
        </w:rPr>
        <w:t xml:space="preserve">» </w:t>
      </w:r>
      <w:r w:rsidRPr="00064ADD">
        <w:rPr>
          <w:rFonts w:ascii="GHEA Grapalat" w:hAnsi="GHEA Grapalat" w:cs="Arial"/>
          <w:sz w:val="20"/>
          <w:szCs w:val="20"/>
          <w:lang w:val="es-ES"/>
        </w:rPr>
        <w:t xml:space="preserve">ծածկագրով  </w:t>
      </w:r>
      <w:r w:rsidR="00F82D81">
        <w:rPr>
          <w:rFonts w:ascii="GHEA Grapalat" w:hAnsi="GHEA Grapalat" w:cs="Arial"/>
          <w:sz w:val="20"/>
          <w:szCs w:val="20"/>
          <w:lang w:val="es-ES"/>
        </w:rPr>
        <w:t>ԲԱՑ ՄՐՑՈՒՅԹԻ</w:t>
      </w:r>
      <w:r w:rsidR="003117AD">
        <w:rPr>
          <w:rFonts w:ascii="GHEA Grapalat" w:hAnsi="GHEA Grapalat" w:cs="Arial"/>
          <w:sz w:val="20"/>
          <w:szCs w:val="20"/>
          <w:lang w:val="es-ES"/>
        </w:rPr>
        <w:t xml:space="preserve"> </w:t>
      </w:r>
      <w:r w:rsidRPr="00064ADD">
        <w:rPr>
          <w:rFonts w:ascii="GHEA Grapalat" w:hAnsi="GHEA Grapalat" w:cs="Arial"/>
          <w:sz w:val="20"/>
          <w:szCs w:val="20"/>
          <w:lang w:val="es-ES"/>
        </w:rPr>
        <w:t xml:space="preserve"> հրավերով սահմանված մասնակցության իրավունքի պահանջներին </w:t>
      </w:r>
      <w:r w:rsidR="00EB07BB" w:rsidRPr="00064ADD">
        <w:rPr>
          <w:rFonts w:ascii="GHEA Grapalat" w:hAnsi="GHEA Grapalat" w:cs="Arial"/>
          <w:sz w:val="20"/>
          <w:szCs w:val="20"/>
          <w:lang w:val="hy-AM"/>
        </w:rPr>
        <w:t xml:space="preserve"> և </w:t>
      </w:r>
      <w:r w:rsidR="00361308" w:rsidRPr="00064ADD">
        <w:rPr>
          <w:rFonts w:ascii="GHEA Grapalat" w:hAnsi="GHEA Grapalat" w:cs="Sylfaen"/>
          <w:sz w:val="20"/>
          <w:lang w:val="hy-AM"/>
        </w:rPr>
        <w:t>պարտավորվում</w:t>
      </w:r>
      <w:r w:rsidR="00EB07BB" w:rsidRPr="00064ADD">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064ADD">
        <w:rPr>
          <w:rFonts w:ascii="GHEA Grapalat" w:hAnsi="GHEA Grapalat" w:cs="Sylfaen"/>
          <w:sz w:val="20"/>
          <w:lang w:val="hy-AM"/>
        </w:rPr>
        <w:t>նել</w:t>
      </w:r>
      <w:r w:rsidR="00EB07BB" w:rsidRPr="00064ADD">
        <w:rPr>
          <w:rFonts w:ascii="GHEA Grapalat" w:hAnsi="GHEA Grapalat" w:cs="Sylfaen"/>
          <w:sz w:val="20"/>
          <w:lang w:val="hy-AM"/>
        </w:rPr>
        <w:t xml:space="preserve"> որակավորման ապահովում</w:t>
      </w:r>
      <w:r w:rsidR="0070321D" w:rsidRPr="00064ADD">
        <w:rPr>
          <w:rStyle w:val="af6"/>
          <w:rFonts w:ascii="GHEA Grapalat" w:hAnsi="GHEA Grapalat" w:cs="Sylfaen"/>
          <w:sz w:val="20"/>
          <w:lang w:val="hy-AM"/>
        </w:rPr>
        <w:footnoteReference w:id="5"/>
      </w:r>
      <w:r w:rsidR="00E97AB0" w:rsidRPr="00064ADD">
        <w:rPr>
          <w:rFonts w:ascii="GHEA Grapalat" w:hAnsi="GHEA Grapalat" w:cs="Sylfaen"/>
          <w:sz w:val="20"/>
          <w:lang w:val="es-ES"/>
        </w:rPr>
        <w:t>.</w:t>
      </w:r>
      <w:r w:rsidR="00EB07BB" w:rsidRPr="00064ADD">
        <w:rPr>
          <w:rFonts w:ascii="GHEA Grapalat" w:hAnsi="GHEA Grapalat" w:cs="Sylfaen"/>
          <w:sz w:val="20"/>
          <w:lang w:val="hy-AM"/>
        </w:rPr>
        <w:t xml:space="preserve"> </w:t>
      </w:r>
    </w:p>
    <w:p w14:paraId="7F3030D4" w14:textId="0FE6E5E0" w:rsidR="006C3873" w:rsidRPr="00064ADD" w:rsidRDefault="00887807" w:rsidP="00975F7E">
      <w:pPr>
        <w:ind w:firstLine="708"/>
        <w:jc w:val="both"/>
        <w:rPr>
          <w:rFonts w:ascii="GHEA Grapalat" w:hAnsi="GHEA Grapalat" w:cs="Arial"/>
          <w:sz w:val="22"/>
          <w:szCs w:val="22"/>
          <w:lang w:val="es-ES"/>
        </w:rPr>
      </w:pPr>
      <w:r w:rsidRPr="00064ADD">
        <w:rPr>
          <w:rFonts w:ascii="GHEA Grapalat" w:hAnsi="GHEA Grapalat" w:cs="Arial"/>
          <w:sz w:val="20"/>
          <w:szCs w:val="20"/>
          <w:lang w:val="hy-AM"/>
        </w:rPr>
        <w:t>2</w:t>
      </w:r>
      <w:r w:rsidR="006C3873" w:rsidRPr="00064ADD">
        <w:rPr>
          <w:rFonts w:ascii="GHEA Grapalat" w:hAnsi="GHEA Grapalat" w:cs="Arial"/>
          <w:sz w:val="20"/>
          <w:szCs w:val="20"/>
          <w:lang w:val="es-ES"/>
        </w:rPr>
        <w:t xml:space="preserve">) </w:t>
      </w:r>
      <w:r w:rsidR="00451107" w:rsidRPr="00DF4927">
        <w:rPr>
          <w:rFonts w:ascii="GHEA Grapalat" w:hAnsi="GHEA Grapalat"/>
          <w:sz w:val="20"/>
          <w:szCs w:val="20"/>
          <w:lang w:val="af-ZA"/>
        </w:rPr>
        <w:t>«</w:t>
      </w:r>
      <w:r w:rsidR="00BF7B25">
        <w:rPr>
          <w:rFonts w:ascii="GHEA Grapalat" w:hAnsi="GHEA Grapalat"/>
          <w:sz w:val="20"/>
          <w:szCs w:val="20"/>
          <w:lang w:val="af-ZA"/>
        </w:rPr>
        <w:t>ԱՄՓՀ-ԲՄԾՁԲ-04/24</w:t>
      </w:r>
      <w:r w:rsidR="00451107">
        <w:rPr>
          <w:rFonts w:ascii="GHEA Grapalat" w:hAnsi="GHEA Grapalat"/>
          <w:sz w:val="20"/>
          <w:szCs w:val="20"/>
          <w:lang w:val="hy-AM"/>
        </w:rPr>
        <w:t xml:space="preserve">» </w:t>
      </w:r>
      <w:r w:rsidR="006C3873" w:rsidRPr="00064ADD">
        <w:rPr>
          <w:rFonts w:ascii="GHEA Grapalat" w:hAnsi="GHEA Grapalat" w:cs="Arial"/>
          <w:sz w:val="20"/>
          <w:szCs w:val="20"/>
          <w:lang w:val="es-ES"/>
        </w:rPr>
        <w:t xml:space="preserve">ծածկագրով </w:t>
      </w:r>
      <w:r w:rsidR="00F82D81">
        <w:rPr>
          <w:rFonts w:ascii="GHEA Grapalat" w:hAnsi="GHEA Grapalat" w:cs="Arial"/>
          <w:sz w:val="20"/>
          <w:szCs w:val="20"/>
          <w:lang w:val="es-ES"/>
        </w:rPr>
        <w:t>ԲԱՑ ՄՐՑՈՒՅԹԻ</w:t>
      </w:r>
      <w:r w:rsidR="003117AD">
        <w:rPr>
          <w:rFonts w:ascii="GHEA Grapalat" w:hAnsi="GHEA Grapalat" w:cs="Arial"/>
          <w:sz w:val="20"/>
          <w:szCs w:val="20"/>
          <w:lang w:val="es-ES"/>
        </w:rPr>
        <w:t xml:space="preserve"> </w:t>
      </w:r>
      <w:r w:rsidR="006C3873" w:rsidRPr="00064ADD">
        <w:rPr>
          <w:rFonts w:ascii="GHEA Grapalat" w:hAnsi="GHEA Grapalat" w:cs="Arial"/>
          <w:sz w:val="20"/>
          <w:szCs w:val="20"/>
          <w:lang w:val="es-ES"/>
        </w:rPr>
        <w:t>ն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lastRenderedPageBreak/>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77777777"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af6"/>
          <w:rFonts w:ascii="GHEA Grapalat" w:hAnsi="GHEA Grapalat" w:cs="Arial"/>
          <w:color w:val="FFFFFF"/>
          <w:sz w:val="20"/>
          <w:lang w:val="hy-AM"/>
        </w:rPr>
        <w:footnoteReference w:id="6"/>
      </w:r>
      <w:r w:rsidRPr="00064ADD">
        <w:rPr>
          <w:rFonts w:ascii="GHEA Grapalat" w:hAnsi="GHEA Grapalat" w:cs="Arial"/>
          <w:sz w:val="20"/>
          <w:lang w:val="hy-AM"/>
        </w:rPr>
        <w:tab/>
      </w:r>
      <w:r w:rsidRPr="00064ADD">
        <w:rPr>
          <w:rFonts w:ascii="GHEA Grapalat" w:hAnsi="GHEA Grapalat" w:cs="Arial"/>
          <w:sz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78023764" w14:textId="77777777"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8D288D" w:rsidRDefault="00B2572B" w:rsidP="000B1088">
      <w:pPr>
        <w:pStyle w:val="31"/>
        <w:spacing w:line="240" w:lineRule="auto"/>
        <w:ind w:firstLine="0"/>
        <w:jc w:val="right"/>
        <w:rPr>
          <w:rFonts w:ascii="GHEA Grapalat" w:hAnsi="GHEA Grapalat" w:cs="Sylfaen"/>
          <w:b/>
          <w:lang w:val="hy-AM"/>
        </w:rPr>
      </w:pPr>
      <w:r w:rsidRPr="00064ADD">
        <w:rPr>
          <w:rFonts w:ascii="GHEA Grapalat" w:hAnsi="GHEA Grapalat" w:cs="Sylfaen"/>
          <w:b/>
          <w:lang w:val="hy-AM"/>
        </w:rPr>
        <w:t>Հավելված</w:t>
      </w:r>
      <w:r w:rsidRPr="008D288D">
        <w:rPr>
          <w:rFonts w:ascii="GHEA Grapalat" w:hAnsi="GHEA Grapalat" w:cs="Sylfaen"/>
          <w:b/>
          <w:lang w:val="hy-AM"/>
        </w:rPr>
        <w:t xml:space="preserve"> </w:t>
      </w:r>
      <w:r w:rsidR="00764040" w:rsidRPr="008D288D">
        <w:rPr>
          <w:rFonts w:ascii="GHEA Grapalat" w:hAnsi="GHEA Grapalat" w:cs="Sylfaen"/>
          <w:b/>
          <w:lang w:val="hy-AM"/>
        </w:rPr>
        <w:t>2</w:t>
      </w:r>
    </w:p>
    <w:p w14:paraId="7DD8B315" w14:textId="25A5F26F" w:rsidR="00B2572B" w:rsidRPr="008D288D" w:rsidRDefault="00451107" w:rsidP="00EF3662">
      <w:pPr>
        <w:pStyle w:val="31"/>
        <w:spacing w:line="240" w:lineRule="auto"/>
        <w:jc w:val="right"/>
        <w:rPr>
          <w:rFonts w:ascii="GHEA Grapalat" w:hAnsi="GHEA Grapalat" w:cs="Sylfaen"/>
          <w:b/>
          <w:lang w:val="hy-AM"/>
        </w:rPr>
      </w:pPr>
      <w:r w:rsidRPr="00DF4927">
        <w:rPr>
          <w:rFonts w:ascii="GHEA Grapalat" w:hAnsi="GHEA Grapalat"/>
          <w:lang w:val="af-ZA"/>
        </w:rPr>
        <w:t>«</w:t>
      </w:r>
      <w:r w:rsidR="00BF7B25">
        <w:rPr>
          <w:rFonts w:ascii="GHEA Grapalat" w:hAnsi="GHEA Grapalat"/>
          <w:lang w:val="af-ZA"/>
        </w:rPr>
        <w:t>ԱՄՓՀ-ԲՄԾՁԲ-04/24</w:t>
      </w:r>
      <w:r>
        <w:rPr>
          <w:rFonts w:ascii="GHEA Grapalat" w:hAnsi="GHEA Grapalat"/>
          <w:lang w:val="hy-AM"/>
        </w:rPr>
        <w:t xml:space="preserve">» </w:t>
      </w:r>
      <w:r w:rsidR="00B2572B" w:rsidRPr="00064ADD">
        <w:rPr>
          <w:rFonts w:ascii="GHEA Grapalat" w:hAnsi="GHEA Grapalat" w:cs="Sylfaen"/>
          <w:b/>
          <w:lang w:val="hy-AM"/>
        </w:rPr>
        <w:t>ծածկագրով</w:t>
      </w:r>
    </w:p>
    <w:p w14:paraId="7D5B2B8E" w14:textId="25857018" w:rsidR="00B2572B" w:rsidRPr="008D288D" w:rsidRDefault="00F82D81" w:rsidP="00EF3662">
      <w:pPr>
        <w:pStyle w:val="31"/>
        <w:spacing w:line="240" w:lineRule="auto"/>
        <w:jc w:val="right"/>
        <w:rPr>
          <w:rFonts w:ascii="GHEA Grapalat" w:hAnsi="GHEA Grapalat" w:cs="Sylfaen"/>
          <w:b/>
          <w:lang w:val="hy-AM"/>
        </w:rPr>
      </w:pPr>
      <w:r>
        <w:rPr>
          <w:rFonts w:ascii="GHEA Grapalat" w:hAnsi="GHEA Grapalat" w:cs="Sylfaen"/>
          <w:b/>
          <w:lang w:val="hy-AM"/>
        </w:rPr>
        <w:t>ԲԱՑ ՄՐՑՈՒՅԹԻ</w:t>
      </w:r>
      <w:r w:rsidR="003117AD">
        <w:rPr>
          <w:rFonts w:ascii="GHEA Grapalat" w:hAnsi="GHEA Grapalat" w:cs="Sylfaen"/>
          <w:b/>
          <w:lang w:val="hy-AM"/>
        </w:rPr>
        <w:t xml:space="preserve"> </w:t>
      </w:r>
      <w:r w:rsidR="00B2572B" w:rsidRPr="008D288D">
        <w:rPr>
          <w:rFonts w:ascii="GHEA Grapalat" w:hAnsi="GHEA Grapalat" w:cs="Sylfaen"/>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70CB089E"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451107" w:rsidRPr="00DF4927">
        <w:rPr>
          <w:rFonts w:ascii="GHEA Grapalat" w:hAnsi="GHEA Grapalat"/>
          <w:sz w:val="20"/>
          <w:szCs w:val="20"/>
          <w:lang w:val="af-ZA"/>
        </w:rPr>
        <w:t>«</w:t>
      </w:r>
      <w:r w:rsidR="00BF7B25">
        <w:rPr>
          <w:rFonts w:ascii="GHEA Grapalat" w:hAnsi="GHEA Grapalat"/>
          <w:sz w:val="20"/>
          <w:szCs w:val="20"/>
          <w:lang w:val="af-ZA"/>
        </w:rPr>
        <w:t>ԱՄՓՀ-ԲՄԾՁԲ-04/24</w:t>
      </w:r>
      <w:r w:rsidR="00451107">
        <w:rPr>
          <w:rFonts w:ascii="GHEA Grapalat" w:hAnsi="GHEA Grapalat"/>
          <w:sz w:val="20"/>
          <w:szCs w:val="20"/>
          <w:lang w:val="hy-AM"/>
        </w:rPr>
        <w:t xml:space="preserve">» </w:t>
      </w:r>
      <w:r w:rsidRPr="00064ADD">
        <w:rPr>
          <w:rFonts w:ascii="GHEA Grapalat" w:hAnsi="GHEA Grapalat" w:cs="Arial"/>
          <w:sz w:val="20"/>
          <w:szCs w:val="20"/>
          <w:lang w:val="es-ES"/>
        </w:rPr>
        <w:t xml:space="preserve">ծածկագրով </w:t>
      </w:r>
      <w:r w:rsidR="00F82D81">
        <w:rPr>
          <w:rFonts w:ascii="GHEA Grapalat" w:hAnsi="GHEA Grapalat" w:cs="Arial"/>
          <w:sz w:val="20"/>
          <w:szCs w:val="20"/>
          <w:lang w:val="es-ES"/>
        </w:rPr>
        <w:t>ԲԱՑ ՄՐՑՈՒՅԹԻ</w:t>
      </w:r>
      <w:r w:rsidR="003117AD">
        <w:rPr>
          <w:rFonts w:ascii="GHEA Grapalat" w:hAnsi="GHEA Grapalat" w:cs="Arial"/>
          <w:sz w:val="20"/>
          <w:szCs w:val="20"/>
          <w:lang w:val="es-ES"/>
        </w:rPr>
        <w:t xml:space="preserve"> </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0" w:name="_Hlk23147299"/>
      <w:r w:rsidRPr="00064ADD">
        <w:rPr>
          <w:rFonts w:ascii="GHEA Grapalat" w:hAnsi="GHEA Grapalat" w:cs="Sylfaen"/>
          <w:vertAlign w:val="superscript"/>
          <w:lang w:val="hy-AM"/>
        </w:rPr>
        <w:t xml:space="preserve">                                                                                     մասնակցի անվանումը</w:t>
      </w:r>
    </w:p>
    <w:bookmarkEnd w:id="10"/>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BF7B25"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BF7B25"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BF7B25"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BF7B25"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14:paraId="1C6B1D8F" w14:textId="77777777"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af6"/>
          <w:rFonts w:ascii="GHEA Grapalat" w:hAnsi="GHEA Grapalat"/>
          <w:color w:val="FFFFFF"/>
          <w:sz w:val="20"/>
          <w:lang w:val="hy-AM"/>
        </w:rPr>
        <w:footnoteReference w:id="7"/>
      </w:r>
      <w:r w:rsidRPr="00064ADD">
        <w:rPr>
          <w:rFonts w:ascii="GHEA Grapalat" w:hAnsi="GHEA Grapalat"/>
          <w:sz w:val="20"/>
          <w:lang w:val="hy-AM"/>
        </w:rPr>
        <w:tab/>
      </w:r>
      <w:r w:rsidRPr="00064ADD">
        <w:rPr>
          <w:rFonts w:ascii="GHEA Grapalat" w:hAnsi="GHEA Grapalat"/>
          <w:sz w:val="20"/>
          <w:lang w:val="hy-AM"/>
        </w:rPr>
        <w:tab/>
        <w:t xml:space="preserve"> </w:t>
      </w:r>
    </w:p>
    <w:p w14:paraId="5459ABD9" w14:textId="77777777" w:rsidR="00B2572B" w:rsidRPr="00064ADD" w:rsidRDefault="00B2572B" w:rsidP="00EF3662">
      <w:pPr>
        <w:jc w:val="right"/>
        <w:rPr>
          <w:rFonts w:ascii="GHEA Grapalat" w:hAnsi="GHEA Grapalat"/>
          <w:sz w:val="20"/>
          <w:lang w:val="hy-AM"/>
        </w:rPr>
      </w:pPr>
    </w:p>
    <w:p w14:paraId="0F2286D1" w14:textId="77777777" w:rsidR="00B2572B" w:rsidRPr="00064ADD" w:rsidRDefault="00B2572B" w:rsidP="00EF3662">
      <w:pPr>
        <w:rPr>
          <w:rFonts w:ascii="GHEA Grapalat" w:hAnsi="GHEA Grapalat" w:cs="Sylfaen"/>
          <w:i/>
          <w:sz w:val="16"/>
          <w:szCs w:val="16"/>
          <w:lang w:val="hy-AM" w:eastAsia="ru-RU"/>
        </w:rPr>
      </w:pPr>
    </w:p>
    <w:p w14:paraId="3A9AB161" w14:textId="77777777" w:rsidR="00B2572B" w:rsidRPr="00064ADD" w:rsidRDefault="00B2572B" w:rsidP="00EF3662">
      <w:pPr>
        <w:rPr>
          <w:rFonts w:ascii="GHEA Grapalat" w:hAnsi="GHEA Grapalat" w:cs="Sylfaen"/>
          <w:i/>
          <w:sz w:val="16"/>
          <w:szCs w:val="16"/>
          <w:lang w:val="hy-AM" w:eastAsia="ru-RU"/>
        </w:rPr>
      </w:pPr>
    </w:p>
    <w:p w14:paraId="5B93AB95" w14:textId="77777777" w:rsidR="00B2572B" w:rsidRPr="00064ADD"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18DD7335" w14:textId="77777777" w:rsidR="00B2572B" w:rsidRPr="00064ADD" w:rsidRDefault="00B2572B" w:rsidP="00EF3662">
      <w:pPr>
        <w:pStyle w:val="31"/>
        <w:spacing w:line="240" w:lineRule="auto"/>
        <w:jc w:val="right"/>
        <w:rPr>
          <w:rFonts w:ascii="GHEA Grapalat" w:hAnsi="GHEA Grapalat"/>
          <w:i/>
          <w:lang w:val="hy-AM"/>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4F8CBC68" w14:textId="77777777" w:rsidR="00B2572B" w:rsidRPr="008D288D" w:rsidRDefault="00B2572B" w:rsidP="008D288D">
      <w:pPr>
        <w:pStyle w:val="31"/>
        <w:numPr>
          <w:ilvl w:val="0"/>
          <w:numId w:val="32"/>
        </w:numPr>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w:t>
      </w:r>
      <w:r w:rsidRPr="008D288D">
        <w:rPr>
          <w:rFonts w:ascii="GHEA Grapalat" w:hAnsi="GHEA Grapalat" w:cs="Sylfaen"/>
          <w:b/>
          <w:lang w:val="hy-AM"/>
        </w:rPr>
        <w:t xml:space="preserve"> </w:t>
      </w:r>
      <w:r w:rsidR="007942E8" w:rsidRPr="008D288D">
        <w:rPr>
          <w:rFonts w:ascii="GHEA Grapalat" w:hAnsi="GHEA Grapalat" w:cs="Sylfaen"/>
          <w:b/>
          <w:lang w:val="hy-AM"/>
        </w:rPr>
        <w:t>3</w:t>
      </w:r>
    </w:p>
    <w:p w14:paraId="6524CC07" w14:textId="510699B3" w:rsidR="00B2572B" w:rsidRPr="00B9559C" w:rsidRDefault="00451107" w:rsidP="008D288D">
      <w:pPr>
        <w:pStyle w:val="31"/>
        <w:numPr>
          <w:ilvl w:val="0"/>
          <w:numId w:val="32"/>
        </w:numPr>
        <w:spacing w:line="240" w:lineRule="auto"/>
        <w:jc w:val="right"/>
        <w:rPr>
          <w:rFonts w:ascii="GHEA Grapalat" w:hAnsi="GHEA Grapalat" w:cs="Sylfaen"/>
          <w:b/>
          <w:bCs/>
          <w:lang w:val="hy-AM"/>
        </w:rPr>
      </w:pPr>
      <w:r w:rsidRPr="00B9559C">
        <w:rPr>
          <w:rFonts w:ascii="GHEA Grapalat" w:hAnsi="GHEA Grapalat"/>
          <w:b/>
          <w:bCs/>
          <w:lang w:val="af-ZA"/>
        </w:rPr>
        <w:t>«</w:t>
      </w:r>
      <w:r w:rsidR="00BF7B25">
        <w:rPr>
          <w:rFonts w:ascii="GHEA Grapalat" w:hAnsi="GHEA Grapalat"/>
          <w:b/>
          <w:bCs/>
          <w:lang w:val="af-ZA"/>
        </w:rPr>
        <w:t>ԱՄՓՀ-ԲՄԾՁԲ-04/24</w:t>
      </w:r>
      <w:r w:rsidRPr="00B9559C">
        <w:rPr>
          <w:rFonts w:ascii="GHEA Grapalat" w:hAnsi="GHEA Grapalat"/>
          <w:b/>
          <w:bCs/>
          <w:lang w:val="hy-AM"/>
        </w:rPr>
        <w:t xml:space="preserve">» </w:t>
      </w:r>
      <w:r w:rsidR="00B2572B" w:rsidRPr="00B9559C">
        <w:rPr>
          <w:rFonts w:ascii="GHEA Grapalat" w:hAnsi="GHEA Grapalat" w:cs="Sylfaen"/>
          <w:b/>
          <w:bCs/>
          <w:lang w:val="hy-AM"/>
        </w:rPr>
        <w:t>ծածկագրով</w:t>
      </w:r>
    </w:p>
    <w:p w14:paraId="4FB4181C" w14:textId="04952E2B" w:rsidR="00B2572B" w:rsidRPr="00B9559C" w:rsidRDefault="00F82D81" w:rsidP="008D288D">
      <w:pPr>
        <w:pStyle w:val="31"/>
        <w:numPr>
          <w:ilvl w:val="0"/>
          <w:numId w:val="32"/>
        </w:numPr>
        <w:spacing w:line="240" w:lineRule="auto"/>
        <w:jc w:val="right"/>
        <w:rPr>
          <w:rFonts w:ascii="GHEA Grapalat" w:hAnsi="GHEA Grapalat" w:cs="Sylfaen"/>
          <w:b/>
          <w:bCs/>
          <w:lang w:val="hy-AM"/>
        </w:rPr>
      </w:pPr>
      <w:r>
        <w:rPr>
          <w:rFonts w:ascii="GHEA Grapalat" w:hAnsi="GHEA Grapalat" w:cs="Sylfaen"/>
          <w:b/>
          <w:bCs/>
          <w:lang w:val="hy-AM"/>
        </w:rPr>
        <w:t>ԲԱՑ ՄՐՑՈՒՅԹԻ</w:t>
      </w:r>
      <w:r w:rsidR="003117AD" w:rsidRPr="00B9559C">
        <w:rPr>
          <w:rFonts w:ascii="GHEA Grapalat" w:hAnsi="GHEA Grapalat" w:cs="Sylfaen"/>
          <w:b/>
          <w:bCs/>
          <w:lang w:val="hy-AM"/>
        </w:rPr>
        <w:t xml:space="preserve"> </w:t>
      </w:r>
      <w:r w:rsidR="00B2572B" w:rsidRPr="00B9559C">
        <w:rPr>
          <w:rFonts w:ascii="GHEA Grapalat" w:hAnsi="GHEA Grapalat" w:cs="Sylfaen"/>
          <w:b/>
          <w:bCs/>
          <w:lang w:val="hy-AM"/>
        </w:rPr>
        <w:t xml:space="preserve"> հրավերի</w:t>
      </w:r>
    </w:p>
    <w:p w14:paraId="4B0DD5C5" w14:textId="77777777" w:rsidR="001557AE" w:rsidRPr="00064ADD" w:rsidRDefault="001557AE" w:rsidP="000B1088">
      <w:pPr>
        <w:pStyle w:val="31"/>
        <w:spacing w:line="240" w:lineRule="auto"/>
        <w:jc w:val="right"/>
        <w:rPr>
          <w:rFonts w:ascii="GHEA Grapalat" w:hAnsi="GHEA Grapalat" w:cs="Sylfaen"/>
          <w:b/>
          <w:lang w:val="hy-AM"/>
        </w:rPr>
      </w:pPr>
    </w:p>
    <w:p w14:paraId="6CCEBA1C" w14:textId="77777777" w:rsidR="001557AE" w:rsidRPr="00064ADD" w:rsidRDefault="001557AE" w:rsidP="001557A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51C6B251" w14:textId="77777777" w:rsidR="007154FC" w:rsidRPr="00064ADD" w:rsidRDefault="007154FC" w:rsidP="00980D6D">
      <w:pPr>
        <w:pStyle w:val="af4"/>
        <w:shd w:val="clear" w:color="auto" w:fill="FFFFFF"/>
        <w:spacing w:before="0" w:beforeAutospacing="0" w:after="0" w:afterAutospacing="0"/>
        <w:ind w:firstLine="375"/>
        <w:rPr>
          <w:rStyle w:val="af5"/>
          <w:lang w:val="hy-AM"/>
        </w:rPr>
      </w:pPr>
    </w:p>
    <w:p w14:paraId="61CB218C" w14:textId="02ACB785" w:rsidR="006A0F27" w:rsidRPr="00980D6D" w:rsidRDefault="007154FC" w:rsidP="0095473B">
      <w:pPr>
        <w:pStyle w:val="af4"/>
        <w:shd w:val="clear" w:color="auto" w:fill="FFFFFF"/>
        <w:spacing w:before="0" w:beforeAutospacing="0" w:after="0" w:afterAutospacing="0"/>
        <w:ind w:firstLine="375"/>
        <w:rPr>
          <w:rStyle w:val="af5"/>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0095473B">
        <w:rPr>
          <w:rFonts w:ascii="GHEA Grapalat" w:hAnsi="GHEA Grapalat" w:cs="Sylfaen"/>
          <w:sz w:val="20"/>
          <w:szCs w:val="20"/>
          <w:lang w:val="es-ES"/>
        </w:rPr>
        <w:t>Փարաքար</w:t>
      </w:r>
      <w:r w:rsidR="00BA2FE7">
        <w:rPr>
          <w:rFonts w:ascii="GHEA Grapalat" w:hAnsi="GHEA Grapalat" w:cs="Sylfaen"/>
          <w:sz w:val="20"/>
          <w:szCs w:val="20"/>
          <w:lang w:val="hy-AM"/>
        </w:rPr>
        <w:t>ի</w:t>
      </w:r>
      <w:r w:rsidR="0095473B">
        <w:rPr>
          <w:rFonts w:ascii="GHEA Grapalat" w:hAnsi="GHEA Grapalat" w:cs="Sylfaen"/>
          <w:sz w:val="20"/>
          <w:szCs w:val="20"/>
          <w:lang w:val="es-ES"/>
        </w:rPr>
        <w:t xml:space="preserve"> համայնք</w:t>
      </w:r>
      <w:r w:rsidR="00BA2FE7">
        <w:rPr>
          <w:rFonts w:ascii="GHEA Grapalat" w:hAnsi="GHEA Grapalat" w:cs="Sylfaen"/>
          <w:sz w:val="20"/>
          <w:szCs w:val="20"/>
          <w:lang w:val="hy-AM"/>
        </w:rPr>
        <w:t>ապետարանի</w:t>
      </w:r>
      <w:r w:rsidR="0095473B">
        <w:rPr>
          <w:rFonts w:ascii="GHEA Grapalat" w:hAnsi="GHEA Grapalat" w:cs="Sylfaen"/>
          <w:sz w:val="20"/>
          <w:szCs w:val="20"/>
          <w:lang w:val="hy-AM"/>
        </w:rPr>
        <w:t xml:space="preserve"> </w:t>
      </w:r>
      <w:r w:rsidRPr="00064ADD">
        <w:rPr>
          <w:rStyle w:val="af5"/>
          <w:rFonts w:ascii="GHEA Grapalat" w:hAnsi="GHEA Grapalat"/>
          <w:b w:val="0"/>
          <w:bCs w:val="0"/>
          <w:sz w:val="20"/>
          <w:szCs w:val="20"/>
          <w:lang w:val="hy-AM"/>
        </w:rPr>
        <w:t xml:space="preserve">(այսուհետ՝ </w:t>
      </w:r>
      <w:r w:rsidR="009E1525" w:rsidRPr="00064ADD">
        <w:rPr>
          <w:rStyle w:val="af5"/>
          <w:rFonts w:ascii="GHEA Grapalat" w:hAnsi="GHEA Grapalat"/>
          <w:b w:val="0"/>
          <w:bCs w:val="0"/>
          <w:sz w:val="20"/>
          <w:szCs w:val="20"/>
          <w:lang w:val="hy-AM"/>
        </w:rPr>
        <w:t>բենեֆիցիար</w:t>
      </w:r>
      <w:r w:rsidRPr="00064ADD">
        <w:rPr>
          <w:rStyle w:val="af5"/>
          <w:rFonts w:ascii="GHEA Grapalat" w:hAnsi="GHEA Grapalat"/>
          <w:b w:val="0"/>
          <w:bCs w:val="0"/>
          <w:sz w:val="20"/>
          <w:szCs w:val="20"/>
          <w:lang w:val="hy-AM"/>
        </w:rPr>
        <w:t xml:space="preserve">) </w:t>
      </w:r>
      <w:r w:rsidR="009E1525" w:rsidRPr="00064ADD">
        <w:rPr>
          <w:rStyle w:val="af5"/>
          <w:rFonts w:ascii="GHEA Grapalat" w:hAnsi="GHEA Grapalat"/>
          <w:b w:val="0"/>
          <w:bCs w:val="0"/>
          <w:sz w:val="20"/>
          <w:szCs w:val="20"/>
          <w:lang w:val="hy-AM"/>
        </w:rPr>
        <w:t xml:space="preserve">կողմից </w:t>
      </w:r>
      <w:r w:rsidR="00451107" w:rsidRPr="00DF4927">
        <w:rPr>
          <w:rFonts w:ascii="GHEA Grapalat" w:hAnsi="GHEA Grapalat"/>
          <w:sz w:val="20"/>
          <w:szCs w:val="20"/>
          <w:lang w:val="af-ZA"/>
        </w:rPr>
        <w:t>«</w:t>
      </w:r>
      <w:r w:rsidR="00BF7B25">
        <w:rPr>
          <w:rFonts w:ascii="GHEA Grapalat" w:hAnsi="GHEA Grapalat"/>
          <w:sz w:val="20"/>
          <w:szCs w:val="20"/>
          <w:lang w:val="af-ZA"/>
        </w:rPr>
        <w:t>ԱՄՓՀ-ԲՄԾՁԲ-04/24</w:t>
      </w:r>
      <w:r w:rsidR="00451107">
        <w:rPr>
          <w:rFonts w:ascii="GHEA Grapalat" w:hAnsi="GHEA Grapalat"/>
          <w:sz w:val="20"/>
          <w:szCs w:val="20"/>
          <w:lang w:val="hy-AM"/>
        </w:rPr>
        <w:t xml:space="preserve">» </w:t>
      </w:r>
      <w:r w:rsidR="009E1525" w:rsidRPr="00064ADD">
        <w:rPr>
          <w:rStyle w:val="af5"/>
          <w:rFonts w:ascii="GHEA Grapalat" w:hAnsi="GHEA Grapalat"/>
          <w:b w:val="0"/>
          <w:bCs w:val="0"/>
          <w:sz w:val="20"/>
          <w:szCs w:val="20"/>
          <w:lang w:val="hy-AM"/>
        </w:rPr>
        <w:t>ծածկագրով կազմակերպված</w:t>
      </w:r>
      <w:r w:rsidR="009E1525" w:rsidRPr="00064ADD">
        <w:rPr>
          <w:rFonts w:cs="Sylfaen"/>
          <w:vertAlign w:val="superscript"/>
          <w:lang w:val="hy-AM"/>
        </w:rPr>
        <w:t xml:space="preserve">            </w:t>
      </w:r>
      <w:r w:rsidR="006A0F27" w:rsidRPr="00064ADD">
        <w:rPr>
          <w:rStyle w:val="af5"/>
          <w:rFonts w:ascii="GHEA Grapalat" w:hAnsi="GHEA Grapalat"/>
          <w:b w:val="0"/>
          <w:bCs w:val="0"/>
          <w:sz w:val="20"/>
          <w:szCs w:val="20"/>
          <w:lang w:val="hy-AM"/>
        </w:rPr>
        <w:t xml:space="preserve">գնման </w:t>
      </w:r>
      <w:r w:rsidR="009E1525" w:rsidRPr="00064ADD">
        <w:rPr>
          <w:rStyle w:val="af5"/>
          <w:rFonts w:ascii="GHEA Grapalat" w:hAnsi="GHEA Grapalat"/>
          <w:b w:val="0"/>
          <w:bCs w:val="0"/>
          <w:sz w:val="20"/>
          <w:szCs w:val="20"/>
          <w:lang w:val="hy-AM"/>
        </w:rPr>
        <w:t xml:space="preserve">ընթացակարգին </w:t>
      </w:r>
      <w:r w:rsidR="009E1525"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lang w:val="hy-AM"/>
        </w:rPr>
        <w:t xml:space="preserve"> </w:t>
      </w:r>
      <w:r w:rsidR="006A0F27" w:rsidRPr="00064ADD">
        <w:rPr>
          <w:rStyle w:val="af5"/>
          <w:rFonts w:ascii="GHEA Grapalat" w:hAnsi="GHEA Grapalat"/>
          <w:b w:val="0"/>
          <w:bCs w:val="0"/>
          <w:sz w:val="20"/>
          <w:szCs w:val="20"/>
          <w:lang w:val="hy-AM"/>
        </w:rPr>
        <w:t xml:space="preserve">(այսուհետ՝ պրիցիպալ) </w:t>
      </w:r>
      <w:r w:rsidR="009E1525" w:rsidRPr="00064ADD">
        <w:rPr>
          <w:rStyle w:val="af5"/>
          <w:rFonts w:ascii="GHEA Grapalat" w:hAnsi="GHEA Grapalat"/>
          <w:b w:val="0"/>
          <w:bCs w:val="0"/>
          <w:sz w:val="20"/>
          <w:szCs w:val="20"/>
          <w:lang w:val="hy-AM"/>
        </w:rPr>
        <w:t>մասնակցելու</w:t>
      </w:r>
      <w:r w:rsidR="006A0F27" w:rsidRPr="00064ADD">
        <w:rPr>
          <w:rStyle w:val="af5"/>
          <w:rFonts w:ascii="GHEA Grapalat" w:hAnsi="GHEA Grapalat"/>
          <w:b w:val="0"/>
          <w:bCs w:val="0"/>
          <w:sz w:val="20"/>
          <w:szCs w:val="20"/>
          <w:lang w:val="hy-AM"/>
        </w:rPr>
        <w:t>ց</w:t>
      </w:r>
      <w:r w:rsidR="009E1525" w:rsidRPr="00064ADD">
        <w:rPr>
          <w:rStyle w:val="af5"/>
          <w:rFonts w:ascii="GHEA Grapalat" w:hAnsi="GHEA Grapalat"/>
          <w:b w:val="0"/>
          <w:bCs w:val="0"/>
          <w:sz w:val="20"/>
          <w:szCs w:val="20"/>
          <w:lang w:val="hy-AM"/>
        </w:rPr>
        <w:t xml:space="preserve"> </w:t>
      </w:r>
    </w:p>
    <w:p w14:paraId="48D2F42A" w14:textId="77777777" w:rsidR="006A0F27" w:rsidRPr="00064ADD"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064ADD">
        <w:rPr>
          <w:rFonts w:ascii="GHEA Grapalat" w:hAnsi="GHEA Grapalat" w:cs="Sylfaen"/>
          <w:vertAlign w:val="superscript"/>
          <w:lang w:val="hy-AM"/>
        </w:rPr>
        <w:t>մասնակցի անվանումը</w:t>
      </w:r>
    </w:p>
    <w:p w14:paraId="5FEDD635" w14:textId="77777777" w:rsidR="007154FC" w:rsidRPr="00064ADD" w:rsidRDefault="009E1525"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0321D" w:rsidRPr="00064ADD">
        <w:rPr>
          <w:rStyle w:val="af5"/>
          <w:rFonts w:ascii="GHEA Grapalat" w:hAnsi="GHEA Grapalat"/>
          <w:b w:val="0"/>
          <w:bCs w:val="0"/>
          <w:sz w:val="20"/>
          <w:szCs w:val="20"/>
          <w:lang w:val="hy-AM"/>
        </w:rPr>
        <w:t>ում</w:t>
      </w:r>
      <w:r w:rsidR="006A0F27" w:rsidRPr="00064ADD">
        <w:rPr>
          <w:rStyle w:val="af5"/>
          <w:rFonts w:ascii="GHEA Grapalat" w:hAnsi="GHEA Grapalat"/>
          <w:b w:val="0"/>
          <w:bCs w:val="0"/>
          <w:sz w:val="20"/>
          <w:szCs w:val="20"/>
          <w:lang w:val="hy-AM"/>
        </w:rPr>
        <w:t>:</w:t>
      </w:r>
      <w:r w:rsidR="007154FC" w:rsidRPr="00064ADD">
        <w:rPr>
          <w:rStyle w:val="af5"/>
          <w:rFonts w:ascii="GHEA Grapalat" w:hAnsi="GHEA Grapalat"/>
          <w:b w:val="0"/>
          <w:bCs w:val="0"/>
          <w:sz w:val="20"/>
          <w:szCs w:val="20"/>
          <w:lang w:val="hy-AM"/>
        </w:rPr>
        <w:t xml:space="preserve"> </w:t>
      </w:r>
    </w:p>
    <w:p w14:paraId="423F9F1F" w14:textId="77777777" w:rsidR="009E1525" w:rsidRPr="00064ADD" w:rsidRDefault="005A64FF" w:rsidP="005A64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1DC8495F" w14:textId="77777777" w:rsidR="009E1525" w:rsidRPr="00064ADD" w:rsidRDefault="009E1525" w:rsidP="009E152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27B38493" w14:textId="77777777" w:rsidR="00961895" w:rsidRPr="00064ADD" w:rsidRDefault="005A64FF" w:rsidP="009E152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064ADD">
        <w:rPr>
          <w:rStyle w:val="af5"/>
          <w:rFonts w:ascii="GHEA Grapalat" w:hAnsi="GHEA Grapalat"/>
          <w:b w:val="0"/>
          <w:bCs w:val="0"/>
          <w:sz w:val="20"/>
          <w:szCs w:val="20"/>
          <w:lang w:val="hy-AM"/>
        </w:rPr>
        <w:t xml:space="preserve">ներկայացված պահանջով (այսուհետ՝ պահանջ) </w:t>
      </w:r>
      <w:r w:rsidR="006A0F27" w:rsidRPr="00064ADD">
        <w:rPr>
          <w:rStyle w:val="af5"/>
          <w:rFonts w:ascii="GHEA Grapalat" w:hAnsi="GHEA Grapalat"/>
          <w:b w:val="0"/>
          <w:bCs w:val="0"/>
          <w:sz w:val="20"/>
          <w:szCs w:val="20"/>
          <w:lang w:val="hy-AM"/>
        </w:rPr>
        <w:t xml:space="preserve">բենեֆիցիարին վճարել </w:t>
      </w:r>
      <w:r w:rsidR="009E1525"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u w:val="single"/>
          <w:lang w:val="hy-AM"/>
        </w:rPr>
        <w:tab/>
      </w:r>
    </w:p>
    <w:p w14:paraId="2CF1C4AF" w14:textId="77777777" w:rsidR="00961895" w:rsidRPr="00064ADD"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521339C7" w14:textId="77777777" w:rsidR="00961895" w:rsidRPr="00064ADD" w:rsidRDefault="006A0F27" w:rsidP="00961895">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(այսուհետ՝ երաշխիքի գումար)՝</w:t>
      </w:r>
      <w:r w:rsidR="007154FC" w:rsidRPr="00064ADD">
        <w:rPr>
          <w:rStyle w:val="af5"/>
          <w:rFonts w:ascii="GHEA Grapalat" w:hAnsi="GHEA Grapalat"/>
          <w:b w:val="0"/>
          <w:bCs w:val="0"/>
          <w:sz w:val="20"/>
          <w:szCs w:val="20"/>
          <w:lang w:val="hy-AM"/>
        </w:rPr>
        <w:t xml:space="preserve"> </w:t>
      </w:r>
      <w:r w:rsidRPr="00064ADD">
        <w:rPr>
          <w:rStyle w:val="af5"/>
          <w:rFonts w:ascii="GHEA Grapalat" w:hAnsi="GHEA Grapalat"/>
          <w:b w:val="0"/>
          <w:bCs w:val="0"/>
          <w:sz w:val="20"/>
          <w:szCs w:val="20"/>
          <w:lang w:val="hy-AM"/>
        </w:rPr>
        <w:t xml:space="preserve">պահանջն ստանալուց </w:t>
      </w:r>
      <w:r w:rsidR="00C76AAC" w:rsidRPr="00064ADD">
        <w:rPr>
          <w:rStyle w:val="af5"/>
          <w:rFonts w:ascii="GHEA Grapalat" w:hAnsi="GHEA Grapalat"/>
          <w:b w:val="0"/>
          <w:bCs w:val="0"/>
          <w:sz w:val="20"/>
          <w:szCs w:val="20"/>
          <w:lang w:val="hy-AM"/>
        </w:rPr>
        <w:t>հինգ</w:t>
      </w:r>
      <w:r w:rsidR="009D3747" w:rsidRPr="00064ADD">
        <w:rPr>
          <w:rStyle w:val="af5"/>
          <w:rFonts w:ascii="GHEA Grapalat" w:hAnsi="GHEA Grapalat"/>
          <w:b w:val="0"/>
          <w:bCs w:val="0"/>
          <w:sz w:val="20"/>
          <w:szCs w:val="20"/>
          <w:lang w:val="hy-AM"/>
        </w:rPr>
        <w:t xml:space="preserve"> աշխատանքային օրվա ընթացքում:</w:t>
      </w:r>
      <w:r w:rsidR="004C77DB" w:rsidRPr="00064ADD">
        <w:rPr>
          <w:rStyle w:val="af5"/>
          <w:rFonts w:ascii="GHEA Grapalat" w:hAnsi="GHEA Grapalat"/>
          <w:b w:val="0"/>
          <w:bCs w:val="0"/>
          <w:sz w:val="20"/>
          <w:szCs w:val="20"/>
          <w:lang w:val="hy-AM"/>
        </w:rPr>
        <w:t xml:space="preserve"> </w:t>
      </w:r>
      <w:r w:rsidR="000C0396" w:rsidRPr="00064ADD">
        <w:rPr>
          <w:rStyle w:val="af5"/>
          <w:rFonts w:ascii="GHEA Grapalat" w:hAnsi="GHEA Grapalat"/>
          <w:b w:val="0"/>
          <w:bCs w:val="0"/>
          <w:sz w:val="20"/>
          <w:szCs w:val="20"/>
          <w:lang w:val="hy-AM"/>
        </w:rPr>
        <w:t xml:space="preserve">  </w:t>
      </w:r>
      <w:r w:rsidR="004C77DB" w:rsidRPr="00064ADD">
        <w:rPr>
          <w:rStyle w:val="af5"/>
          <w:rFonts w:ascii="GHEA Grapalat" w:hAnsi="GHEA Grapalat"/>
          <w:b w:val="0"/>
          <w:bCs w:val="0"/>
          <w:sz w:val="20"/>
          <w:szCs w:val="20"/>
          <w:lang w:val="hy-AM"/>
        </w:rPr>
        <w:t>Վճարումը</w:t>
      </w:r>
      <w:r w:rsidR="00244642" w:rsidRPr="00064ADD">
        <w:rPr>
          <w:rStyle w:val="af5"/>
          <w:rFonts w:ascii="GHEA Grapalat" w:hAnsi="GHEA Grapalat"/>
          <w:b w:val="0"/>
          <w:bCs w:val="0"/>
          <w:sz w:val="20"/>
          <w:szCs w:val="20"/>
          <w:lang w:val="hy-AM"/>
        </w:rPr>
        <w:t xml:space="preserve"> </w:t>
      </w:r>
      <w:r w:rsidR="000C0396" w:rsidRPr="00064ADD">
        <w:rPr>
          <w:rStyle w:val="af5"/>
          <w:rFonts w:ascii="GHEA Grapalat" w:hAnsi="GHEA Grapalat"/>
          <w:b w:val="0"/>
          <w:bCs w:val="0"/>
          <w:sz w:val="20"/>
          <w:szCs w:val="20"/>
          <w:lang w:val="hy-AM"/>
        </w:rPr>
        <w:t xml:space="preserve"> </w:t>
      </w:r>
      <w:r w:rsidR="00962585" w:rsidRPr="00064ADD">
        <w:rPr>
          <w:rStyle w:val="af5"/>
          <w:rFonts w:ascii="GHEA Grapalat" w:hAnsi="GHEA Grapalat"/>
          <w:b w:val="0"/>
          <w:bCs w:val="0"/>
          <w:sz w:val="20"/>
          <w:szCs w:val="20"/>
          <w:lang w:val="hy-AM"/>
        </w:rPr>
        <w:t>կատարվում է բենեֆիցիարի</w:t>
      </w:r>
      <w:r w:rsidR="000C0396" w:rsidRPr="00064ADD">
        <w:rPr>
          <w:rStyle w:val="af5"/>
          <w:rFonts w:ascii="GHEA Grapalat" w:hAnsi="GHEA Grapalat"/>
          <w:b w:val="0"/>
          <w:bCs w:val="0"/>
          <w:sz w:val="20"/>
          <w:szCs w:val="20"/>
          <w:lang w:val="hy-AM"/>
        </w:rPr>
        <w:t xml:space="preserve"> </w:t>
      </w:r>
      <w:r w:rsidR="000C0396" w:rsidRPr="00064ADD">
        <w:rPr>
          <w:rStyle w:val="af5"/>
          <w:rFonts w:ascii="GHEA Grapalat" w:hAnsi="GHEA Grapalat"/>
          <w:b w:val="0"/>
          <w:bCs w:val="0"/>
          <w:sz w:val="20"/>
          <w:szCs w:val="20"/>
          <w:u w:val="single"/>
          <w:lang w:val="hy-AM"/>
        </w:rPr>
        <w:tab/>
      </w:r>
      <w:r w:rsidR="000C0396" w:rsidRPr="00064ADD">
        <w:rPr>
          <w:rStyle w:val="af5"/>
          <w:rFonts w:ascii="GHEA Grapalat" w:hAnsi="GHEA Grapalat"/>
          <w:b w:val="0"/>
          <w:bCs w:val="0"/>
          <w:sz w:val="20"/>
          <w:szCs w:val="20"/>
          <w:u w:val="single"/>
          <w:lang w:val="hy-AM"/>
        </w:rPr>
        <w:tab/>
      </w:r>
      <w:r w:rsidR="000C0396" w:rsidRPr="00064ADD">
        <w:rPr>
          <w:rStyle w:val="af5"/>
          <w:rFonts w:ascii="GHEA Grapalat" w:hAnsi="GHEA Grapalat"/>
          <w:b w:val="0"/>
          <w:bCs w:val="0"/>
          <w:sz w:val="20"/>
          <w:szCs w:val="20"/>
          <w:u w:val="single"/>
          <w:lang w:val="hy-AM"/>
        </w:rPr>
        <w:tab/>
      </w:r>
      <w:r w:rsidR="00961895" w:rsidRPr="00064ADD">
        <w:rPr>
          <w:rStyle w:val="af5"/>
          <w:rFonts w:ascii="GHEA Grapalat" w:hAnsi="GHEA Grapalat"/>
          <w:b w:val="0"/>
          <w:bCs w:val="0"/>
          <w:sz w:val="20"/>
          <w:szCs w:val="20"/>
          <w:u w:val="single"/>
          <w:lang w:val="hy-AM"/>
        </w:rPr>
        <w:t xml:space="preserve"> </w:t>
      </w:r>
      <w:r w:rsidR="00961895" w:rsidRPr="00064ADD">
        <w:rPr>
          <w:rStyle w:val="af5"/>
          <w:rFonts w:ascii="GHEA Grapalat" w:hAnsi="GHEA Grapalat"/>
          <w:b w:val="0"/>
          <w:bCs w:val="0"/>
          <w:sz w:val="20"/>
          <w:szCs w:val="20"/>
          <w:u w:val="single"/>
          <w:lang w:val="hy-AM"/>
        </w:rPr>
        <w:tab/>
      </w:r>
      <w:r w:rsidR="00961895" w:rsidRPr="00064ADD">
        <w:rPr>
          <w:rStyle w:val="af5"/>
          <w:rFonts w:ascii="GHEA Grapalat" w:hAnsi="GHEA Grapalat"/>
          <w:b w:val="0"/>
          <w:bCs w:val="0"/>
          <w:sz w:val="20"/>
          <w:szCs w:val="20"/>
          <w:u w:val="single"/>
          <w:lang w:val="hy-AM"/>
        </w:rPr>
        <w:tab/>
      </w:r>
      <w:r w:rsidR="00961895" w:rsidRPr="00064ADD">
        <w:rPr>
          <w:rStyle w:val="af5"/>
          <w:rFonts w:ascii="GHEA Grapalat" w:hAnsi="GHEA Grapalat"/>
          <w:b w:val="0"/>
          <w:bCs w:val="0"/>
          <w:sz w:val="20"/>
          <w:szCs w:val="20"/>
          <w:u w:val="single"/>
          <w:lang w:val="hy-AM"/>
        </w:rPr>
        <w:tab/>
      </w:r>
      <w:r w:rsidR="00961895" w:rsidRPr="00064ADD">
        <w:rPr>
          <w:rStyle w:val="af5"/>
          <w:rFonts w:ascii="GHEA Grapalat" w:hAnsi="GHEA Grapalat"/>
          <w:b w:val="0"/>
          <w:bCs w:val="0"/>
          <w:sz w:val="20"/>
          <w:szCs w:val="20"/>
          <w:lang w:val="hy-AM"/>
        </w:rPr>
        <w:t xml:space="preserve"> հ</w:t>
      </w:r>
      <w:r w:rsidR="000C0396" w:rsidRPr="00064ADD">
        <w:rPr>
          <w:rStyle w:val="af5"/>
          <w:rFonts w:ascii="GHEA Grapalat" w:hAnsi="GHEA Grapalat"/>
          <w:b w:val="0"/>
          <w:bCs w:val="0"/>
          <w:sz w:val="20"/>
          <w:szCs w:val="20"/>
          <w:lang w:val="hy-AM"/>
        </w:rPr>
        <w:t xml:space="preserve">աշվեհամարին </w:t>
      </w:r>
      <w:r w:rsidR="00961895" w:rsidRPr="00064ADD">
        <w:rPr>
          <w:rStyle w:val="af5"/>
          <w:rFonts w:ascii="GHEA Grapalat" w:hAnsi="GHEA Grapalat"/>
          <w:b w:val="0"/>
          <w:bCs w:val="0"/>
          <w:sz w:val="20"/>
          <w:szCs w:val="20"/>
          <w:lang w:val="hy-AM"/>
        </w:rPr>
        <w:t>փոխանցման միջոցով:</w:t>
      </w:r>
    </w:p>
    <w:p w14:paraId="469C56B8" w14:textId="77777777" w:rsidR="00961895" w:rsidRPr="00064ADD" w:rsidRDefault="00961895" w:rsidP="00962585">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  </w:t>
      </w:r>
    </w:p>
    <w:p w14:paraId="76B798FF" w14:textId="77777777" w:rsidR="001557AE" w:rsidRPr="00064ADD"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7C756BC3" w14:textId="77777777" w:rsidR="001557AE" w:rsidRPr="00064ADD"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FB4253B" w14:textId="73045088" w:rsidR="000C0396" w:rsidRPr="00064ADD" w:rsidRDefault="001557AE" w:rsidP="000C039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5. Երաշխիքը գործում է </w:t>
      </w:r>
      <w:r w:rsidR="000C0396" w:rsidRPr="00064ADD">
        <w:rPr>
          <w:rFonts w:ascii="GHEA Grapalat" w:hAnsi="GHEA Grapalat"/>
          <w:color w:val="000000"/>
          <w:sz w:val="20"/>
          <w:szCs w:val="20"/>
          <w:lang w:val="hy-AM"/>
        </w:rPr>
        <w:t xml:space="preserve">բենեֆիցիարի կողմից </w:t>
      </w:r>
      <w:r w:rsidR="00451107" w:rsidRPr="00DF4927">
        <w:rPr>
          <w:rFonts w:ascii="GHEA Grapalat" w:hAnsi="GHEA Grapalat"/>
          <w:sz w:val="20"/>
          <w:szCs w:val="20"/>
          <w:lang w:val="af-ZA"/>
        </w:rPr>
        <w:t>«</w:t>
      </w:r>
      <w:r w:rsidR="00BF7B25">
        <w:rPr>
          <w:rFonts w:ascii="GHEA Grapalat" w:hAnsi="GHEA Grapalat"/>
          <w:sz w:val="20"/>
          <w:szCs w:val="20"/>
          <w:lang w:val="af-ZA"/>
        </w:rPr>
        <w:t>ԱՄՓՀ-ԲՄԾՁԲ-04/24</w:t>
      </w:r>
      <w:r w:rsidR="00451107">
        <w:rPr>
          <w:rFonts w:ascii="GHEA Grapalat" w:hAnsi="GHEA Grapalat"/>
          <w:sz w:val="20"/>
          <w:szCs w:val="20"/>
          <w:lang w:val="hy-AM"/>
        </w:rPr>
        <w:t xml:space="preserve">» </w:t>
      </w:r>
      <w:r w:rsidR="000C0396" w:rsidRPr="00064ADD">
        <w:rPr>
          <w:rFonts w:ascii="GHEA Grapalat" w:hAnsi="GHEA Grapalat"/>
          <w:color w:val="000000"/>
          <w:sz w:val="20"/>
          <w:szCs w:val="20"/>
          <w:lang w:val="hy-AM"/>
        </w:rPr>
        <w:t xml:space="preserve">ծածկագրով </w:t>
      </w:r>
    </w:p>
    <w:p w14:paraId="7D0518FA" w14:textId="59FB5A3C" w:rsidR="000C0396" w:rsidRPr="00064ADD" w:rsidRDefault="000C0396" w:rsidP="000C0396">
      <w:pPr>
        <w:pStyle w:val="af4"/>
        <w:shd w:val="clear" w:color="auto" w:fill="FFFFFF"/>
        <w:spacing w:before="0" w:beforeAutospacing="0" w:after="0" w:afterAutospacing="0"/>
        <w:ind w:left="4956" w:firstLine="708"/>
        <w:rPr>
          <w:rFonts w:ascii="GHEA Grapalat" w:hAnsi="GHEA Grapalat" w:cs="Sylfaen"/>
          <w:vertAlign w:val="superscript"/>
          <w:lang w:val="hy-AM"/>
        </w:rPr>
      </w:pPr>
    </w:p>
    <w:p w14:paraId="479C3923" w14:textId="77777777" w:rsidR="00F16AB0" w:rsidRPr="00064ADD" w:rsidRDefault="000C0396" w:rsidP="00BA020D">
      <w:pPr>
        <w:pStyle w:val="aff3"/>
        <w:tabs>
          <w:tab w:val="left" w:pos="0"/>
        </w:tabs>
        <w:ind w:left="0"/>
        <w:mirrorIndents/>
        <w:jc w:val="both"/>
        <w:rPr>
          <w:rFonts w:ascii="GHEA Grapalat" w:eastAsia="Calibri" w:hAnsi="GHEA Grapalat"/>
          <w:color w:val="000000"/>
          <w:sz w:val="20"/>
          <w:szCs w:val="20"/>
          <w:lang w:val="hy-AM"/>
        </w:rPr>
      </w:pPr>
      <w:r w:rsidRPr="00064ADD">
        <w:rPr>
          <w:rFonts w:ascii="GHEA Grapalat" w:hAnsi="GHEA Grapalat"/>
          <w:color w:val="000000"/>
          <w:sz w:val="20"/>
          <w:szCs w:val="20"/>
          <w:lang w:val="hy-AM"/>
        </w:rPr>
        <w:t>կազմակերպված գնման ընթացակագին մասնակցելու նպատակով պրինացիպալի կողմից հայտը ներկայացնելու օրվանից հաշված իննսուն աշխատանքային օր</w:t>
      </w:r>
      <w:r w:rsidR="00F16AB0" w:rsidRPr="00064ADD">
        <w:rPr>
          <w:rFonts w:ascii="GHEA Grapalat" w:hAnsi="GHEA Grapalat"/>
          <w:color w:val="000000"/>
          <w:sz w:val="20"/>
          <w:szCs w:val="20"/>
          <w:lang w:val="hy-AM"/>
        </w:rPr>
        <w:t xml:space="preserve">։ Սույն երաշխիքի տրամադրման փաստի վերաբերյալ տեղեկատվությունը՝ </w:t>
      </w:r>
      <w:r w:rsidR="0070321D" w:rsidRPr="00064ADD">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 </w:t>
      </w:r>
      <w:r w:rsidR="00F16AB0" w:rsidRPr="00064ADD">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F16AB0" w:rsidRPr="00064ADD">
        <w:rPr>
          <w:rFonts w:ascii="GHEA Grapalat" w:eastAsia="Calibri" w:hAnsi="GHEA Grapalat"/>
          <w:color w:val="000000"/>
          <w:sz w:val="20"/>
          <w:szCs w:val="20"/>
          <w:lang w:val="hy-AM"/>
        </w:rPr>
        <w:t xml:space="preserve">գնահատող հանձնաժողովի </w:t>
      </w:r>
      <w:r w:rsidR="00F16AB0" w:rsidRPr="00064ADD">
        <w:rPr>
          <w:rFonts w:ascii="GHEA Grapalat" w:hAnsi="GHEA Grapalat"/>
          <w:color w:val="000000"/>
          <w:sz w:val="20"/>
          <w:szCs w:val="20"/>
          <w:lang w:val="hy-AM"/>
        </w:rPr>
        <w:t xml:space="preserve">քարտուղարի էլեկտրոնային փոստի հասցեին։     </w:t>
      </w:r>
    </w:p>
    <w:p w14:paraId="4F48D98B" w14:textId="77777777" w:rsidR="000C0396" w:rsidRPr="00064ADD" w:rsidRDefault="004D5640" w:rsidP="00F16AB0">
      <w:pPr>
        <w:pStyle w:val="af4"/>
        <w:shd w:val="clear" w:color="auto" w:fill="FFFFFF"/>
        <w:spacing w:before="0" w:beforeAutospacing="0" w:after="0" w:afterAutospacing="0"/>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001557AE" w:rsidRPr="00064ADD">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9343AA" w:rsidRPr="00064ADD">
        <w:rPr>
          <w:rFonts w:ascii="GHEA Grapalat" w:hAnsi="GHEA Grapalat"/>
          <w:color w:val="000000"/>
          <w:sz w:val="20"/>
          <w:szCs w:val="20"/>
          <w:lang w:val="hy-AM"/>
        </w:rPr>
        <w:t xml:space="preserve">է </w:t>
      </w:r>
      <w:r w:rsidR="000C0396" w:rsidRPr="00064ADD">
        <w:rPr>
          <w:rFonts w:ascii="GHEA Grapalat" w:hAnsi="GHEA Grapalat"/>
          <w:color w:val="000000"/>
          <w:sz w:val="20"/>
          <w:szCs w:val="20"/>
          <w:lang w:val="hy-AM"/>
        </w:rPr>
        <w:t>հայտը մերժելու մասին գնահատող հանձնաժողովի նիստի արձանագրության պատճենը</w:t>
      </w:r>
      <w:r w:rsidR="00332253" w:rsidRPr="00064ADD">
        <w:rPr>
          <w:rFonts w:ascii="GHEA Grapalat" w:hAnsi="GHEA Grapalat"/>
          <w:color w:val="000000"/>
          <w:sz w:val="20"/>
          <w:szCs w:val="20"/>
          <w:lang w:val="hy-AM"/>
        </w:rPr>
        <w:t>:</w:t>
      </w:r>
    </w:p>
    <w:p w14:paraId="38CE7D91" w14:textId="77777777" w:rsidR="009C370D" w:rsidRPr="00064ADD" w:rsidRDefault="000C0396"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70321D" w:rsidRPr="00064ADD">
        <w:rPr>
          <w:rFonts w:ascii="GHEA Grapalat" w:hAnsi="GHEA Grapalat"/>
          <w:color w:val="000000"/>
          <w:sz w:val="20"/>
          <w:szCs w:val="20"/>
          <w:lang w:val="hy-AM"/>
        </w:rPr>
        <w:t xml:space="preserve">ստանալուց </w:t>
      </w:r>
      <w:r w:rsidRPr="00064ADD">
        <w:rPr>
          <w:rFonts w:ascii="GHEA Grapalat" w:hAnsi="GHEA Grapalat"/>
          <w:color w:val="000000"/>
          <w:sz w:val="20"/>
          <w:szCs w:val="20"/>
          <w:lang w:val="hy-AM"/>
        </w:rPr>
        <w:t>հետո առավելագույնը հինգ աշխատանքային օրվա ընթացքում քննարկում է ներկայացված պահանջը և</w:t>
      </w:r>
      <w:r w:rsidR="009C370D" w:rsidRPr="00064ADD">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64B3F5DF" w14:textId="77777777" w:rsidR="001557AE" w:rsidRPr="00064ADD" w:rsidRDefault="00764040"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1557AE" w:rsidRPr="00064ADD">
        <w:rPr>
          <w:rFonts w:ascii="GHEA Grapalat" w:hAnsi="GHEA Grapalat"/>
          <w:color w:val="000000"/>
          <w:sz w:val="20"/>
          <w:szCs w:val="20"/>
          <w:lang w:val="hy-AM"/>
        </w:rPr>
        <w:t>. Երաշխիք տվող անձը մերժում է բենեֆիցիարի պահանջը, եթե`</w:t>
      </w:r>
    </w:p>
    <w:p w14:paraId="66EC4FD0" w14:textId="77777777" w:rsidR="001557AE" w:rsidRPr="00064ADD"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12BEDCAB" w14:textId="77777777" w:rsidR="001557AE" w:rsidRPr="00064ADD"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F245A7F" w14:textId="77777777" w:rsidR="001557AE" w:rsidRPr="00064ADD" w:rsidRDefault="00764040"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1557AE"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0B093D3" w14:textId="77777777" w:rsidR="001557AE" w:rsidRPr="00064ADD"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4123EFC0" w14:textId="77777777" w:rsidR="001557AE" w:rsidRPr="00064ADD"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AB17A62" w14:textId="77777777" w:rsidR="009C370D" w:rsidRPr="00064ADD"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5B0CF14" w14:textId="77777777" w:rsidR="009C370D" w:rsidRPr="00064ADD"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B050511" w14:textId="77777777" w:rsidR="009C370D" w:rsidRPr="00064ADD"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AA005A3" w14:textId="77777777" w:rsidR="009C370D" w:rsidRPr="00064ADD"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48051B5A" w14:textId="77777777" w:rsidR="009C370D" w:rsidRPr="00064ADD"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06F71D12" w14:textId="77777777" w:rsidR="001557AE" w:rsidRPr="00064ADD" w:rsidRDefault="001557AE" w:rsidP="009C370D">
      <w:pPr>
        <w:pStyle w:val="31"/>
        <w:spacing w:line="240" w:lineRule="auto"/>
        <w:jc w:val="center"/>
        <w:rPr>
          <w:rFonts w:ascii="GHEA Grapalat" w:hAnsi="GHEA Grapalat" w:cs="Arial"/>
          <w:b/>
          <w:lang w:val="hy-AM"/>
        </w:rPr>
      </w:pPr>
    </w:p>
    <w:p w14:paraId="5122F90E" w14:textId="77777777" w:rsidR="00B2572B" w:rsidRPr="00064ADD" w:rsidRDefault="00B2572B" w:rsidP="00ED36CA">
      <w:pPr>
        <w:pStyle w:val="31"/>
        <w:spacing w:line="240" w:lineRule="auto"/>
        <w:jc w:val="right"/>
        <w:rPr>
          <w:rFonts w:ascii="GHEA Grapalat" w:hAnsi="GHEA Grapalat"/>
          <w:szCs w:val="24"/>
          <w:lang w:val="hy-AM"/>
        </w:rPr>
      </w:pPr>
    </w:p>
    <w:p w14:paraId="45B96CCC" w14:textId="77777777" w:rsidR="009C370D" w:rsidRPr="008D288D" w:rsidRDefault="009C370D" w:rsidP="009C370D">
      <w:pPr>
        <w:pStyle w:val="31"/>
        <w:spacing w:line="240" w:lineRule="auto"/>
        <w:jc w:val="right"/>
        <w:rPr>
          <w:rFonts w:ascii="GHEA Grapalat" w:hAnsi="GHEA Grapalat" w:cs="Sylfaen"/>
          <w:b/>
          <w:lang w:val="hy-AM"/>
        </w:rPr>
      </w:pPr>
      <w:r w:rsidRPr="00064ADD">
        <w:rPr>
          <w:rFonts w:ascii="GHEA Grapalat" w:hAnsi="GHEA Grapalat"/>
          <w:b/>
          <w:lang w:val="hy-AM"/>
        </w:rPr>
        <w:br w:type="page"/>
      </w:r>
      <w:r w:rsidRPr="00064ADD">
        <w:rPr>
          <w:rFonts w:ascii="GHEA Grapalat" w:hAnsi="GHEA Grapalat" w:cs="Sylfaen"/>
          <w:b/>
          <w:lang w:val="hy-AM"/>
        </w:rPr>
        <w:lastRenderedPageBreak/>
        <w:t>Հավելված</w:t>
      </w:r>
      <w:r w:rsidRPr="008D288D">
        <w:rPr>
          <w:rFonts w:ascii="GHEA Grapalat" w:hAnsi="GHEA Grapalat" w:cs="Sylfaen"/>
          <w:b/>
          <w:lang w:val="hy-AM"/>
        </w:rPr>
        <w:t xml:space="preserve"> 4</w:t>
      </w:r>
    </w:p>
    <w:p w14:paraId="758F985C" w14:textId="1537A0CA" w:rsidR="009C370D" w:rsidRPr="00B9559C" w:rsidRDefault="00451107" w:rsidP="009C370D">
      <w:pPr>
        <w:pStyle w:val="31"/>
        <w:spacing w:line="240" w:lineRule="auto"/>
        <w:jc w:val="right"/>
        <w:rPr>
          <w:rFonts w:ascii="GHEA Grapalat" w:hAnsi="GHEA Grapalat" w:cs="Sylfaen"/>
          <w:b/>
          <w:bCs/>
          <w:lang w:val="hy-AM"/>
        </w:rPr>
      </w:pPr>
      <w:r w:rsidRPr="00B9559C">
        <w:rPr>
          <w:rFonts w:ascii="GHEA Grapalat" w:hAnsi="GHEA Grapalat"/>
          <w:b/>
          <w:bCs/>
          <w:lang w:val="af-ZA"/>
        </w:rPr>
        <w:t>«</w:t>
      </w:r>
      <w:r w:rsidR="00BF7B25">
        <w:rPr>
          <w:rFonts w:ascii="GHEA Grapalat" w:hAnsi="GHEA Grapalat"/>
          <w:b/>
          <w:bCs/>
          <w:lang w:val="af-ZA"/>
        </w:rPr>
        <w:t>ԱՄՓՀ-ԲՄԾՁԲ-04/24</w:t>
      </w:r>
      <w:r w:rsidRPr="00B9559C">
        <w:rPr>
          <w:rFonts w:ascii="GHEA Grapalat" w:hAnsi="GHEA Grapalat"/>
          <w:b/>
          <w:bCs/>
          <w:lang w:val="hy-AM"/>
        </w:rPr>
        <w:t xml:space="preserve">» </w:t>
      </w:r>
      <w:r w:rsidR="009C370D" w:rsidRPr="00B9559C">
        <w:rPr>
          <w:rFonts w:ascii="GHEA Grapalat" w:hAnsi="GHEA Grapalat" w:cs="Sylfaen"/>
          <w:b/>
          <w:bCs/>
          <w:lang w:val="hy-AM"/>
        </w:rPr>
        <w:t>ծածկագրով</w:t>
      </w:r>
    </w:p>
    <w:p w14:paraId="20D501DA" w14:textId="548C176B" w:rsidR="009C370D" w:rsidRPr="00B9559C" w:rsidRDefault="00F82D81" w:rsidP="009C370D">
      <w:pPr>
        <w:pStyle w:val="31"/>
        <w:spacing w:line="240" w:lineRule="auto"/>
        <w:jc w:val="right"/>
        <w:rPr>
          <w:rFonts w:ascii="GHEA Grapalat" w:hAnsi="GHEA Grapalat" w:cs="Sylfaen"/>
          <w:b/>
          <w:bCs/>
          <w:lang w:val="hy-AM"/>
        </w:rPr>
      </w:pPr>
      <w:r>
        <w:rPr>
          <w:rFonts w:ascii="GHEA Grapalat" w:hAnsi="GHEA Grapalat" w:cs="Sylfaen"/>
          <w:b/>
          <w:bCs/>
          <w:lang w:val="hy-AM"/>
        </w:rPr>
        <w:t>ԲԱՑ ՄՐՑՈՒՅԹԻ</w:t>
      </w:r>
      <w:r w:rsidR="003117AD" w:rsidRPr="00B9559C">
        <w:rPr>
          <w:rFonts w:ascii="GHEA Grapalat" w:hAnsi="GHEA Grapalat" w:cs="Sylfaen"/>
          <w:b/>
          <w:bCs/>
          <w:lang w:val="hy-AM"/>
        </w:rPr>
        <w:t xml:space="preserve"> </w:t>
      </w:r>
      <w:r w:rsidR="009C370D" w:rsidRPr="00B9559C">
        <w:rPr>
          <w:rFonts w:ascii="GHEA Grapalat" w:hAnsi="GHEA Grapalat" w:cs="Arial"/>
          <w:b/>
          <w:bCs/>
          <w:lang w:val="hy-AM"/>
        </w:rPr>
        <w:t xml:space="preserve"> </w:t>
      </w:r>
      <w:r w:rsidR="009C370D" w:rsidRPr="00B9559C">
        <w:rPr>
          <w:rFonts w:ascii="GHEA Grapalat" w:hAnsi="GHEA Grapalat" w:cs="Sylfaen"/>
          <w:b/>
          <w:bCs/>
          <w:lang w:val="hy-AM"/>
        </w:rPr>
        <w:t>հրավերի</w:t>
      </w:r>
    </w:p>
    <w:p w14:paraId="26B4C890" w14:textId="77777777" w:rsidR="009C370D" w:rsidRPr="00064ADD" w:rsidRDefault="009C370D" w:rsidP="009C370D">
      <w:pPr>
        <w:pStyle w:val="31"/>
        <w:spacing w:line="240" w:lineRule="auto"/>
        <w:jc w:val="right"/>
        <w:rPr>
          <w:rFonts w:ascii="GHEA Grapalat" w:hAnsi="GHEA Grapalat"/>
          <w:szCs w:val="24"/>
          <w:lang w:val="hy-AM"/>
        </w:rPr>
      </w:pPr>
    </w:p>
    <w:p w14:paraId="007EF0EB" w14:textId="77777777" w:rsidR="00091EBC" w:rsidRPr="00064ADD"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20ED081E" w14:textId="77777777" w:rsidR="007A5E2D" w:rsidRPr="00064ADD"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(որակավորման ապահովում)</w:t>
      </w:r>
    </w:p>
    <w:p w14:paraId="405D28D6" w14:textId="77777777" w:rsidR="00091EBC" w:rsidRPr="00064ADD" w:rsidRDefault="00091EBC" w:rsidP="00091EBC">
      <w:pPr>
        <w:pStyle w:val="af4"/>
        <w:shd w:val="clear" w:color="auto" w:fill="FFFFFF"/>
        <w:spacing w:before="0" w:beforeAutospacing="0" w:after="0" w:afterAutospacing="0"/>
        <w:ind w:firstLine="375"/>
        <w:rPr>
          <w:rStyle w:val="af5"/>
          <w:lang w:val="hy-AM"/>
        </w:rPr>
      </w:pPr>
    </w:p>
    <w:p w14:paraId="0E9B215D" w14:textId="73BCE939" w:rsidR="00F27778" w:rsidRPr="00980D6D" w:rsidRDefault="00091EBC" w:rsidP="0095473B">
      <w:pPr>
        <w:pStyle w:val="af4"/>
        <w:shd w:val="clear" w:color="auto" w:fill="FFFFFF"/>
        <w:spacing w:before="0" w:beforeAutospacing="0" w:after="0" w:afterAutospacing="0"/>
        <w:ind w:firstLine="375"/>
        <w:rPr>
          <w:rStyle w:val="af5"/>
          <w:rFonts w:ascii="GHEA Grapalat" w:hAnsi="GHEA Grapalat" w:cs="Sylfaen"/>
          <w:b w:val="0"/>
          <w:bCs w:val="0"/>
          <w:vertAlign w:val="superscript"/>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0095473B">
        <w:rPr>
          <w:rFonts w:ascii="GHEA Grapalat" w:hAnsi="GHEA Grapalat" w:cs="Sylfaen"/>
          <w:sz w:val="20"/>
          <w:szCs w:val="20"/>
          <w:lang w:val="es-ES"/>
        </w:rPr>
        <w:t>Փարաքար</w:t>
      </w:r>
      <w:r w:rsidR="00BA2FE7">
        <w:rPr>
          <w:rFonts w:ascii="GHEA Grapalat" w:hAnsi="GHEA Grapalat" w:cs="Sylfaen"/>
          <w:sz w:val="20"/>
          <w:szCs w:val="20"/>
          <w:lang w:val="hy-AM"/>
        </w:rPr>
        <w:t>ի</w:t>
      </w:r>
      <w:r w:rsidR="0095473B">
        <w:rPr>
          <w:rFonts w:ascii="GHEA Grapalat" w:hAnsi="GHEA Grapalat" w:cs="Sylfaen"/>
          <w:sz w:val="20"/>
          <w:szCs w:val="20"/>
          <w:lang w:val="es-ES"/>
        </w:rPr>
        <w:t xml:space="preserve"> համայնք</w:t>
      </w:r>
      <w:r w:rsidR="00BA2FE7">
        <w:rPr>
          <w:rFonts w:ascii="GHEA Grapalat" w:hAnsi="GHEA Grapalat" w:cs="Sylfaen"/>
          <w:sz w:val="20"/>
          <w:szCs w:val="20"/>
          <w:lang w:val="hy-AM"/>
        </w:rPr>
        <w:t>ապետարանի</w:t>
      </w:r>
      <w:r w:rsidR="0095473B">
        <w:rPr>
          <w:rFonts w:ascii="GHEA Grapalat" w:hAnsi="GHEA Grapalat" w:cs="Sylfaen"/>
          <w:sz w:val="20"/>
          <w:szCs w:val="20"/>
          <w:lang w:val="hy-AM"/>
        </w:rPr>
        <w:t xml:space="preserve"> </w:t>
      </w:r>
      <w:r w:rsidRPr="00064ADD">
        <w:rPr>
          <w:rStyle w:val="af5"/>
          <w:rFonts w:ascii="GHEA Grapalat" w:hAnsi="GHEA Grapalat"/>
          <w:b w:val="0"/>
          <w:bCs w:val="0"/>
          <w:sz w:val="20"/>
          <w:szCs w:val="20"/>
          <w:lang w:val="hy-AM"/>
        </w:rPr>
        <w:t xml:space="preserve">(այսուհետ՝ բենեֆիցիար) կողմից </w:t>
      </w:r>
      <w:r w:rsidR="00451107" w:rsidRPr="00DF4927">
        <w:rPr>
          <w:rFonts w:ascii="GHEA Grapalat" w:hAnsi="GHEA Grapalat"/>
          <w:sz w:val="20"/>
          <w:szCs w:val="20"/>
          <w:lang w:val="af-ZA"/>
        </w:rPr>
        <w:t>«</w:t>
      </w:r>
      <w:r w:rsidR="00BF7B25">
        <w:rPr>
          <w:rFonts w:ascii="GHEA Grapalat" w:hAnsi="GHEA Grapalat"/>
          <w:sz w:val="20"/>
          <w:szCs w:val="20"/>
          <w:lang w:val="af-ZA"/>
        </w:rPr>
        <w:t>ԱՄՓՀ-ԲՄԾՁԲ-04/24</w:t>
      </w:r>
      <w:r w:rsidR="00451107">
        <w:rPr>
          <w:rFonts w:ascii="GHEA Grapalat" w:hAnsi="GHEA Grapalat"/>
          <w:sz w:val="20"/>
          <w:szCs w:val="20"/>
          <w:lang w:val="hy-AM"/>
        </w:rPr>
        <w:t xml:space="preserve">» </w:t>
      </w:r>
      <w:r w:rsidRPr="00064ADD">
        <w:rPr>
          <w:rStyle w:val="af5"/>
          <w:rFonts w:ascii="GHEA Grapalat" w:hAnsi="GHEA Grapalat"/>
          <w:b w:val="0"/>
          <w:bCs w:val="0"/>
          <w:sz w:val="20"/>
          <w:szCs w:val="20"/>
          <w:lang w:val="hy-AM"/>
        </w:rPr>
        <w:t>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00F27778" w:rsidRPr="00064ADD">
        <w:rPr>
          <w:rStyle w:val="af5"/>
          <w:rFonts w:ascii="GHEA Grapalat" w:hAnsi="GHEA Grapalat"/>
          <w:b w:val="0"/>
          <w:bCs w:val="0"/>
          <w:sz w:val="20"/>
          <w:szCs w:val="20"/>
          <w:lang w:val="hy-AM"/>
        </w:rPr>
        <w:t xml:space="preserve"> </w:t>
      </w:r>
      <w:r w:rsidRPr="00064ADD">
        <w:rPr>
          <w:rStyle w:val="af5"/>
          <w:rFonts w:ascii="GHEA Grapalat" w:hAnsi="GHEA Grapalat"/>
          <w:b w:val="0"/>
          <w:bCs w:val="0"/>
          <w:sz w:val="20"/>
          <w:szCs w:val="20"/>
          <w:lang w:val="hy-AM"/>
        </w:rPr>
        <w:t>գնման ընթացակարգի</w:t>
      </w:r>
      <w:r w:rsidR="00F27778" w:rsidRPr="00064ADD">
        <w:rPr>
          <w:rStyle w:val="af5"/>
          <w:rFonts w:ascii="GHEA Grapalat" w:hAnsi="GHEA Grapalat"/>
          <w:b w:val="0"/>
          <w:bCs w:val="0"/>
          <w:sz w:val="20"/>
          <w:szCs w:val="20"/>
          <w:lang w:val="hy-AM"/>
        </w:rPr>
        <w:t xml:space="preserve"> արդյունքում</w:t>
      </w:r>
      <w:r w:rsidRPr="00064ADD">
        <w:rPr>
          <w:rStyle w:val="af5"/>
          <w:rFonts w:ascii="GHEA Grapalat" w:hAnsi="GHEA Grapalat"/>
          <w:b w:val="0"/>
          <w:bCs w:val="0"/>
          <w:sz w:val="20"/>
          <w:szCs w:val="20"/>
          <w:lang w:val="hy-AM"/>
        </w:rPr>
        <w:t xml:space="preserv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w:t>
      </w:r>
    </w:p>
    <w:p w14:paraId="705B9C10" w14:textId="77777777" w:rsidR="00F27778" w:rsidRPr="00064ADD" w:rsidRDefault="00F27778" w:rsidP="00091EBC">
      <w:pPr>
        <w:pStyle w:val="af4"/>
        <w:shd w:val="clear" w:color="auto" w:fill="FFFFFF"/>
        <w:spacing w:before="0" w:beforeAutospacing="0" w:after="0" w:afterAutospacing="0"/>
        <w:ind w:firstLine="375"/>
        <w:rPr>
          <w:rFonts w:cs="Sylfaen"/>
          <w:vertAlign w:val="superscript"/>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057F0342" w14:textId="77777777" w:rsidR="00F27778" w:rsidRPr="00064ADD"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(այսուհետ՝ պրիցիպալ) </w:t>
      </w:r>
      <w:r w:rsidR="00F27778" w:rsidRPr="00064ADD">
        <w:rPr>
          <w:rStyle w:val="af5"/>
          <w:rFonts w:ascii="GHEA Grapalat" w:hAnsi="GHEA Grapalat"/>
          <w:b w:val="0"/>
          <w:bCs w:val="0"/>
          <w:sz w:val="20"/>
          <w:szCs w:val="20"/>
          <w:lang w:val="hy-AM"/>
        </w:rPr>
        <w:t xml:space="preserve">կողմից կնքվելիք </w:t>
      </w:r>
      <w:r w:rsidR="007A5E2D" w:rsidRPr="00064ADD">
        <w:rPr>
          <w:rStyle w:val="af5"/>
          <w:rFonts w:ascii="GHEA Grapalat" w:hAnsi="GHEA Grapalat"/>
          <w:b w:val="0"/>
          <w:bCs w:val="0"/>
          <w:sz w:val="20"/>
          <w:szCs w:val="20"/>
          <w:lang w:val="hy-AM"/>
        </w:rPr>
        <w:t>N</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t xml:space="preserve">           </w:t>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t xml:space="preserve">  </w:t>
      </w:r>
      <w:r w:rsidR="00F27778"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 xml:space="preserve"> </w:t>
      </w:r>
      <w:r w:rsidR="00F27778" w:rsidRPr="00064ADD">
        <w:rPr>
          <w:rStyle w:val="af5"/>
          <w:rFonts w:ascii="GHEA Grapalat" w:hAnsi="GHEA Grapalat"/>
          <w:b w:val="0"/>
          <w:bCs w:val="0"/>
          <w:sz w:val="20"/>
          <w:szCs w:val="20"/>
          <w:lang w:val="hy-AM"/>
        </w:rPr>
        <w:tab/>
        <w:t xml:space="preserve">            </w:t>
      </w:r>
      <w:r w:rsidR="00E23921"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74ACAEC0" w14:textId="77777777" w:rsidR="00091EBC" w:rsidRPr="00064ADD"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պայմանագրով </w:t>
      </w:r>
      <w:r w:rsidR="00091EBC" w:rsidRPr="00064ADD">
        <w:rPr>
          <w:rStyle w:val="af5"/>
          <w:rFonts w:ascii="GHEA Grapalat" w:hAnsi="GHEA Grapalat"/>
          <w:b w:val="0"/>
          <w:bCs w:val="0"/>
          <w:sz w:val="20"/>
          <w:szCs w:val="20"/>
          <w:lang w:val="hy-AM"/>
        </w:rPr>
        <w:t xml:space="preserve"> </w:t>
      </w:r>
      <w:r w:rsidRPr="00064ADD">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064ADD">
        <w:rPr>
          <w:rStyle w:val="af5"/>
          <w:rFonts w:ascii="GHEA Grapalat" w:hAnsi="GHEA Grapalat"/>
          <w:b w:val="0"/>
          <w:bCs w:val="0"/>
          <w:sz w:val="20"/>
          <w:szCs w:val="20"/>
          <w:lang w:val="hy-AM"/>
        </w:rPr>
        <w:t xml:space="preserve">ման ապահովում </w:t>
      </w:r>
      <w:r w:rsidR="00091EBC" w:rsidRPr="00064ADD">
        <w:rPr>
          <w:rStyle w:val="af5"/>
          <w:rFonts w:ascii="GHEA Grapalat" w:hAnsi="GHEA Grapalat"/>
          <w:b w:val="0"/>
          <w:bCs w:val="0"/>
          <w:sz w:val="20"/>
          <w:szCs w:val="20"/>
          <w:lang w:val="hy-AM"/>
        </w:rPr>
        <w:t>(այսուհետ՝ երաշխավորված պարտավորություններ</w:t>
      </w:r>
      <w:r w:rsidR="007A5E2D" w:rsidRPr="00064ADD">
        <w:rPr>
          <w:rStyle w:val="af5"/>
          <w:rFonts w:ascii="GHEA Grapalat" w:hAnsi="GHEA Grapalat"/>
          <w:b w:val="0"/>
          <w:bCs w:val="0"/>
          <w:sz w:val="20"/>
          <w:szCs w:val="20"/>
          <w:lang w:val="hy-AM"/>
        </w:rPr>
        <w:t>)</w:t>
      </w:r>
      <w:r w:rsidR="00091EBC" w:rsidRPr="00064ADD">
        <w:rPr>
          <w:rStyle w:val="af5"/>
          <w:rFonts w:ascii="GHEA Grapalat" w:hAnsi="GHEA Grapalat"/>
          <w:b w:val="0"/>
          <w:bCs w:val="0"/>
          <w:sz w:val="20"/>
          <w:szCs w:val="20"/>
          <w:lang w:val="hy-AM"/>
        </w:rPr>
        <w:t xml:space="preserve">: </w:t>
      </w:r>
    </w:p>
    <w:p w14:paraId="1FB8E94C" w14:textId="77777777" w:rsidR="00091EBC" w:rsidRPr="00064ADD"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13DAD1AB" w14:textId="77777777" w:rsidR="00091EBC" w:rsidRPr="00064ADD" w:rsidRDefault="000D2AB2"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00091EBC" w:rsidRPr="00064ADD">
        <w:rPr>
          <w:rStyle w:val="af5"/>
          <w:rFonts w:ascii="GHEA Grapalat" w:hAnsi="GHEA Grapalat"/>
          <w:b w:val="0"/>
          <w:bCs w:val="0"/>
          <w:sz w:val="20"/>
          <w:szCs w:val="20"/>
          <w:lang w:val="hy-AM"/>
        </w:rPr>
        <w:t xml:space="preserve">  </w:t>
      </w:r>
      <w:r w:rsidR="00091EBC"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091EBC" w:rsidRPr="00064ADD">
        <w:rPr>
          <w:rFonts w:ascii="GHEA Grapalat" w:hAnsi="GHEA Grapalat" w:cs="Sylfaen"/>
          <w:vertAlign w:val="superscript"/>
          <w:lang w:val="hy-AM"/>
        </w:rPr>
        <w:t>անվանումը</w:t>
      </w:r>
    </w:p>
    <w:p w14:paraId="4CAA446B" w14:textId="77777777" w:rsidR="00091EBC" w:rsidRPr="00064ADD"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006E4901" w:rsidRPr="00064ADD">
        <w:rPr>
          <w:rStyle w:val="af5"/>
          <w:rFonts w:ascii="GHEA Grapalat" w:hAnsi="GHEA Grapalat"/>
          <w:b w:val="0"/>
          <w:bCs w:val="0"/>
          <w:sz w:val="20"/>
          <w:szCs w:val="20"/>
          <w:u w:val="single"/>
          <w:lang w:val="hy-AM"/>
        </w:rPr>
        <w:tab/>
      </w:r>
      <w:r w:rsidR="00286298" w:rsidRPr="00064ADD">
        <w:rPr>
          <w:rStyle w:val="af5"/>
          <w:rFonts w:ascii="GHEA Grapalat" w:hAnsi="GHEA Grapalat"/>
          <w:b w:val="0"/>
          <w:bCs w:val="0"/>
          <w:sz w:val="20"/>
          <w:szCs w:val="20"/>
          <w:u w:val="single"/>
          <w:lang w:val="hy-AM"/>
        </w:rPr>
        <w:tab/>
      </w:r>
      <w:r w:rsidR="006E4901" w:rsidRPr="00064ADD">
        <w:rPr>
          <w:rStyle w:val="af5"/>
          <w:rFonts w:ascii="GHEA Grapalat" w:hAnsi="GHEA Grapalat"/>
          <w:b w:val="0"/>
          <w:bCs w:val="0"/>
          <w:sz w:val="20"/>
          <w:szCs w:val="20"/>
          <w:u w:val="single"/>
          <w:lang w:val="hy-AM"/>
        </w:rPr>
        <w:t xml:space="preserve">  </w:t>
      </w:r>
    </w:p>
    <w:p w14:paraId="3B0F98A9" w14:textId="77777777" w:rsidR="00091EBC" w:rsidRPr="00064ADD"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w:t>
      </w:r>
      <w:r w:rsidR="006E4901"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գումարը թվերով և տառերով</w:t>
      </w:r>
    </w:p>
    <w:p w14:paraId="6060526D" w14:textId="77777777" w:rsidR="006E4901" w:rsidRPr="00064ADD"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(այսուհետ՝ երաշխիքի գումար)՝ պահանջն ստանալուց </w:t>
      </w:r>
      <w:r w:rsidR="00C76AAC" w:rsidRPr="00064ADD">
        <w:rPr>
          <w:rStyle w:val="af5"/>
          <w:rFonts w:ascii="GHEA Grapalat" w:hAnsi="GHEA Grapalat"/>
          <w:b w:val="0"/>
          <w:bCs w:val="0"/>
          <w:sz w:val="20"/>
          <w:szCs w:val="20"/>
          <w:lang w:val="hy-AM"/>
        </w:rPr>
        <w:t>հինգ</w:t>
      </w:r>
      <w:r w:rsidRPr="00064ADD">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հաշվեհամարին </w:t>
      </w:r>
      <w:r w:rsidR="006E4901" w:rsidRPr="00064ADD">
        <w:rPr>
          <w:rStyle w:val="af5"/>
          <w:rFonts w:ascii="GHEA Grapalat" w:hAnsi="GHEA Grapalat"/>
          <w:b w:val="0"/>
          <w:bCs w:val="0"/>
          <w:sz w:val="20"/>
          <w:szCs w:val="20"/>
          <w:lang w:val="hy-AM"/>
        </w:rPr>
        <w:t>փոխանցման միջոցով:</w:t>
      </w:r>
    </w:p>
    <w:p w14:paraId="6A4700ED" w14:textId="77777777" w:rsidR="006E4901" w:rsidRPr="00064ADD"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  </w:t>
      </w:r>
    </w:p>
    <w:p w14:paraId="40FB826D" w14:textId="77777777" w:rsidR="00091EBC" w:rsidRPr="00064ADD"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0BC772E2" w14:textId="77777777" w:rsidR="00091EBC" w:rsidRPr="00064ADD"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D8EEF10" w14:textId="77777777" w:rsidR="00F42666" w:rsidRPr="00064ADD" w:rsidRDefault="00091EBC" w:rsidP="00F42666">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5. </w:t>
      </w:r>
      <w:r w:rsidR="00F42666" w:rsidRPr="00064ADD">
        <w:rPr>
          <w:rFonts w:ascii="GHEA Grapalat" w:hAnsi="GHEA Grapalat"/>
          <w:color w:val="000000"/>
          <w:sz w:val="20"/>
          <w:szCs w:val="20"/>
          <w:lang w:val="hy-AM"/>
        </w:rPr>
        <w:t xml:space="preserve">Երաշխիքը գործում է բենեֆիցիարի և պրինցիպալի միջև N </w:t>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p>
    <w:p w14:paraId="6F762408" w14:textId="77777777" w:rsidR="00F42666" w:rsidRPr="00064ADD" w:rsidRDefault="00F42666" w:rsidP="00F4266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2251446A" w14:textId="77777777" w:rsidR="00F42666" w:rsidRPr="00064ADD" w:rsidRDefault="00F42666" w:rsidP="00F42666">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ծածկագրով կնքվելիք պայմանագիրն ուժի մեջ մտնելու օրվանից մինչև</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2BA5394" w14:textId="77777777" w:rsidR="00F42666" w:rsidRPr="00064ADD" w:rsidRDefault="00F42666" w:rsidP="00F42666">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s="Sylfaen"/>
          <w:vertAlign w:val="superscript"/>
          <w:lang w:val="hy-AM"/>
        </w:rPr>
        <w:t xml:space="preserve">                                                                                                                                                </w:t>
      </w:r>
      <w:r w:rsidR="00493DAD"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պայմանագրով նախատեսված </w:t>
      </w:r>
    </w:p>
    <w:p w14:paraId="612509AA" w14:textId="77777777" w:rsidR="00493DAD" w:rsidRPr="00064ADD" w:rsidRDefault="00F42666" w:rsidP="00F42666">
      <w:pPr>
        <w:pStyle w:val="aff3"/>
        <w:tabs>
          <w:tab w:val="left" w:pos="0"/>
        </w:tabs>
        <w:ind w:left="0"/>
        <w:mirrorIndents/>
        <w:jc w:val="both"/>
        <w:rPr>
          <w:rFonts w:ascii="GHEA Grapalat" w:hAnsi="GHEA Grapalat" w:cs="Sylfaen"/>
          <w:vertAlign w:val="superscript"/>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 xml:space="preserve"> </w:t>
      </w:r>
    </w:p>
    <w:p w14:paraId="64F0A1BC" w14:textId="77777777" w:rsidR="00F42666" w:rsidRPr="00064ADD" w:rsidRDefault="00F42666" w:rsidP="00F42666">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ծառայության մատուցման վերջնաժամկետը </w:t>
      </w: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7E79A779" w14:textId="77777777" w:rsidR="00F07C37" w:rsidRPr="00064ADD" w:rsidRDefault="00091EBC" w:rsidP="00493DAD">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1C1AC8AB"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Պահանջին կից ներկայացվում են հետևյալ փաստաթղթերը՝</w:t>
      </w:r>
    </w:p>
    <w:p w14:paraId="4A90F767" w14:textId="77777777" w:rsidR="007B3D9D" w:rsidRPr="00064ADD"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1</w:t>
      </w:r>
      <w:r w:rsidR="00091EBC" w:rsidRPr="00064ADD">
        <w:rPr>
          <w:rFonts w:ascii="GHEA Grapalat" w:hAnsi="GHEA Grapalat"/>
          <w:color w:val="000000"/>
          <w:sz w:val="20"/>
          <w:szCs w:val="20"/>
          <w:lang w:val="hy-AM"/>
        </w:rPr>
        <w:t xml:space="preserve">) </w:t>
      </w:r>
      <w:r w:rsidR="007A5E2D"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24041A"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366FF57F" w14:textId="77777777" w:rsidR="007B3D9D" w:rsidRPr="00064ADD"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w:t>
      </w:r>
      <w:r w:rsidR="0024041A"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պայմանագրի </w:t>
      </w:r>
      <w:r w:rsidR="007A5E2D" w:rsidRPr="00064ADD">
        <w:rPr>
          <w:rFonts w:ascii="GHEA Grapalat" w:hAnsi="GHEA Grapalat" w:cs="Sylfaen"/>
          <w:vertAlign w:val="superscript"/>
          <w:lang w:val="hy-AM"/>
        </w:rPr>
        <w:t>համարը</w:t>
      </w:r>
    </w:p>
    <w:p w14:paraId="0029E321" w14:textId="77777777" w:rsidR="00091EBC" w:rsidRPr="00064ADD"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r w:rsidR="00091EBC" w:rsidRPr="00064ADD">
        <w:rPr>
          <w:rFonts w:ascii="GHEA Grapalat" w:hAnsi="GHEA Grapalat"/>
          <w:color w:val="000000"/>
          <w:sz w:val="20"/>
          <w:szCs w:val="20"/>
          <w:lang w:val="hy-AM"/>
        </w:rPr>
        <w:t>.</w:t>
      </w:r>
    </w:p>
    <w:p w14:paraId="61FB223B" w14:textId="77777777" w:rsidR="007B3D9D" w:rsidRPr="00064ADD"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2</w:t>
      </w:r>
      <w:r w:rsidR="00091EBC"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 xml:space="preserve">բենեֆիցիարի կողմից պայմանագիրը միակողմանի լուծելու մասին </w:t>
      </w:r>
      <w:hyperlink r:id="rId8" w:history="1">
        <w:r w:rsidRPr="00064ADD">
          <w:rPr>
            <w:rStyle w:val="a9"/>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A57AD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r w:rsidR="004026C5" w:rsidRPr="00064ADD">
        <w:rPr>
          <w:rFonts w:ascii="GHEA Grapalat" w:hAnsi="GHEA Grapalat"/>
          <w:color w:val="000000"/>
          <w:sz w:val="20"/>
          <w:szCs w:val="20"/>
          <w:lang w:val="hy-AM"/>
        </w:rPr>
        <w:t>:</w:t>
      </w:r>
    </w:p>
    <w:p w14:paraId="7A5D28F1"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A57AD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2F8A946" w14:textId="77777777" w:rsidR="00091EBC" w:rsidRPr="00064ADD" w:rsidRDefault="00764040"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7882C8DB"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C605F03"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2829CDD5" w14:textId="77777777" w:rsidR="00091EBC" w:rsidRPr="00064ADD" w:rsidRDefault="00764040"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6CA32C0"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609EFCD"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6417591"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84843AC"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758EB0A"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93D9209"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5A182DF9" w14:textId="77777777" w:rsidR="00091EBC" w:rsidRPr="00064ADD"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6CA886F7" w14:textId="77777777" w:rsidR="00493DAD" w:rsidRPr="00064ADD" w:rsidRDefault="00493DAD" w:rsidP="00752D6E">
      <w:pPr>
        <w:pStyle w:val="31"/>
        <w:spacing w:line="240" w:lineRule="auto"/>
        <w:jc w:val="right"/>
        <w:rPr>
          <w:rFonts w:ascii="GHEA Grapalat" w:hAnsi="GHEA Grapalat" w:cs="Sylfaen"/>
          <w:b/>
          <w:lang w:val="hy-AM"/>
        </w:rPr>
      </w:pPr>
    </w:p>
    <w:p w14:paraId="184EA5F2" w14:textId="77777777" w:rsidR="00493DAD" w:rsidRPr="00064ADD" w:rsidRDefault="00493DAD" w:rsidP="00752D6E">
      <w:pPr>
        <w:pStyle w:val="31"/>
        <w:spacing w:line="240" w:lineRule="auto"/>
        <w:jc w:val="right"/>
        <w:rPr>
          <w:rFonts w:ascii="GHEA Grapalat" w:hAnsi="GHEA Grapalat" w:cs="Sylfaen"/>
          <w:b/>
          <w:lang w:val="hy-AM"/>
        </w:rPr>
      </w:pPr>
    </w:p>
    <w:p w14:paraId="1C410444" w14:textId="77777777" w:rsidR="00493DAD" w:rsidRPr="00064ADD" w:rsidRDefault="00493DAD" w:rsidP="00752D6E">
      <w:pPr>
        <w:pStyle w:val="31"/>
        <w:spacing w:line="240" w:lineRule="auto"/>
        <w:jc w:val="right"/>
        <w:rPr>
          <w:rFonts w:ascii="GHEA Grapalat" w:hAnsi="GHEA Grapalat" w:cs="Sylfaen"/>
          <w:b/>
          <w:lang w:val="hy-AM"/>
        </w:rPr>
      </w:pPr>
    </w:p>
    <w:p w14:paraId="054D65E5" w14:textId="77777777" w:rsidR="00493DAD" w:rsidRPr="00064ADD" w:rsidRDefault="00493DAD" w:rsidP="00752D6E">
      <w:pPr>
        <w:pStyle w:val="31"/>
        <w:spacing w:line="240" w:lineRule="auto"/>
        <w:jc w:val="right"/>
        <w:rPr>
          <w:rFonts w:ascii="GHEA Grapalat" w:hAnsi="GHEA Grapalat" w:cs="Sylfaen"/>
          <w:b/>
          <w:lang w:val="hy-AM"/>
        </w:rPr>
      </w:pPr>
    </w:p>
    <w:p w14:paraId="054AB6B8" w14:textId="77777777" w:rsidR="00493DAD" w:rsidRPr="00064ADD" w:rsidRDefault="00493DAD" w:rsidP="00752D6E">
      <w:pPr>
        <w:pStyle w:val="31"/>
        <w:spacing w:line="240" w:lineRule="auto"/>
        <w:jc w:val="right"/>
        <w:rPr>
          <w:rFonts w:ascii="GHEA Grapalat" w:hAnsi="GHEA Grapalat" w:cs="Sylfaen"/>
          <w:b/>
          <w:lang w:val="hy-AM"/>
        </w:rPr>
      </w:pPr>
    </w:p>
    <w:p w14:paraId="1E5070FC" w14:textId="77777777" w:rsidR="00493DAD" w:rsidRPr="00064ADD" w:rsidRDefault="00493DAD" w:rsidP="00752D6E">
      <w:pPr>
        <w:pStyle w:val="31"/>
        <w:spacing w:line="240" w:lineRule="auto"/>
        <w:jc w:val="right"/>
        <w:rPr>
          <w:rFonts w:ascii="GHEA Grapalat" w:hAnsi="GHEA Grapalat" w:cs="Sylfaen"/>
          <w:b/>
          <w:lang w:val="hy-AM"/>
        </w:rPr>
      </w:pPr>
    </w:p>
    <w:p w14:paraId="0F0B399C" w14:textId="77777777" w:rsidR="00493DAD" w:rsidRPr="00064ADD" w:rsidRDefault="00493DAD" w:rsidP="00752D6E">
      <w:pPr>
        <w:pStyle w:val="31"/>
        <w:spacing w:line="240" w:lineRule="auto"/>
        <w:jc w:val="right"/>
        <w:rPr>
          <w:rFonts w:ascii="GHEA Grapalat" w:hAnsi="GHEA Grapalat" w:cs="Sylfaen"/>
          <w:b/>
          <w:lang w:val="hy-AM"/>
        </w:rPr>
      </w:pPr>
    </w:p>
    <w:p w14:paraId="3CADC2C7" w14:textId="77777777" w:rsidR="00493DAD" w:rsidRPr="00064ADD" w:rsidRDefault="00493DAD" w:rsidP="00752D6E">
      <w:pPr>
        <w:pStyle w:val="31"/>
        <w:spacing w:line="240" w:lineRule="auto"/>
        <w:jc w:val="right"/>
        <w:rPr>
          <w:rFonts w:ascii="GHEA Grapalat" w:hAnsi="GHEA Grapalat" w:cs="Sylfaen"/>
          <w:b/>
          <w:lang w:val="hy-AM"/>
        </w:rPr>
      </w:pPr>
    </w:p>
    <w:p w14:paraId="71163377" w14:textId="77777777" w:rsidR="00493DAD" w:rsidRPr="00064ADD" w:rsidRDefault="00493DAD" w:rsidP="00752D6E">
      <w:pPr>
        <w:pStyle w:val="31"/>
        <w:spacing w:line="240" w:lineRule="auto"/>
        <w:jc w:val="right"/>
        <w:rPr>
          <w:rFonts w:ascii="GHEA Grapalat" w:hAnsi="GHEA Grapalat" w:cs="Sylfaen"/>
          <w:b/>
          <w:lang w:val="hy-AM"/>
        </w:rPr>
      </w:pPr>
    </w:p>
    <w:p w14:paraId="7BC16100" w14:textId="77777777" w:rsidR="00493DAD" w:rsidRPr="00064ADD" w:rsidRDefault="00493DAD" w:rsidP="00752D6E">
      <w:pPr>
        <w:pStyle w:val="31"/>
        <w:spacing w:line="240" w:lineRule="auto"/>
        <w:jc w:val="right"/>
        <w:rPr>
          <w:rFonts w:ascii="GHEA Grapalat" w:hAnsi="GHEA Grapalat" w:cs="Sylfaen"/>
          <w:b/>
          <w:lang w:val="hy-AM"/>
        </w:rPr>
      </w:pPr>
    </w:p>
    <w:p w14:paraId="44B3381B" w14:textId="77777777" w:rsidR="00493DAD" w:rsidRPr="00064ADD" w:rsidRDefault="00493DAD" w:rsidP="00752D6E">
      <w:pPr>
        <w:pStyle w:val="31"/>
        <w:spacing w:line="240" w:lineRule="auto"/>
        <w:jc w:val="right"/>
        <w:rPr>
          <w:rFonts w:ascii="GHEA Grapalat" w:hAnsi="GHEA Grapalat" w:cs="Sylfaen"/>
          <w:b/>
          <w:lang w:val="hy-AM"/>
        </w:rPr>
      </w:pPr>
    </w:p>
    <w:p w14:paraId="2A7C4E6F" w14:textId="77777777" w:rsidR="00493DAD" w:rsidRPr="00064ADD" w:rsidRDefault="00493DAD" w:rsidP="00752D6E">
      <w:pPr>
        <w:pStyle w:val="31"/>
        <w:spacing w:line="240" w:lineRule="auto"/>
        <w:jc w:val="right"/>
        <w:rPr>
          <w:rFonts w:ascii="GHEA Grapalat" w:hAnsi="GHEA Grapalat" w:cs="Sylfaen"/>
          <w:b/>
          <w:lang w:val="hy-AM"/>
        </w:rPr>
      </w:pPr>
    </w:p>
    <w:p w14:paraId="7DD9BE01" w14:textId="77777777" w:rsidR="00493DAD" w:rsidRPr="00064ADD" w:rsidRDefault="00493DAD" w:rsidP="00752D6E">
      <w:pPr>
        <w:pStyle w:val="31"/>
        <w:spacing w:line="240" w:lineRule="auto"/>
        <w:jc w:val="right"/>
        <w:rPr>
          <w:rFonts w:ascii="GHEA Grapalat" w:hAnsi="GHEA Grapalat" w:cs="Sylfaen"/>
          <w:b/>
          <w:lang w:val="hy-AM"/>
        </w:rPr>
      </w:pPr>
    </w:p>
    <w:p w14:paraId="255B29B8" w14:textId="77777777" w:rsidR="00493DAD" w:rsidRPr="00064ADD" w:rsidRDefault="00493DAD" w:rsidP="00752D6E">
      <w:pPr>
        <w:pStyle w:val="31"/>
        <w:spacing w:line="240" w:lineRule="auto"/>
        <w:jc w:val="right"/>
        <w:rPr>
          <w:rFonts w:ascii="GHEA Grapalat" w:hAnsi="GHEA Grapalat" w:cs="Sylfaen"/>
          <w:b/>
          <w:lang w:val="hy-AM"/>
        </w:rPr>
      </w:pPr>
    </w:p>
    <w:p w14:paraId="355C4D57" w14:textId="77777777" w:rsidR="00493DAD" w:rsidRPr="00064ADD" w:rsidRDefault="00493DAD" w:rsidP="00752D6E">
      <w:pPr>
        <w:pStyle w:val="31"/>
        <w:spacing w:line="240" w:lineRule="auto"/>
        <w:jc w:val="right"/>
        <w:rPr>
          <w:rFonts w:ascii="GHEA Grapalat" w:hAnsi="GHEA Grapalat" w:cs="Sylfaen"/>
          <w:b/>
          <w:lang w:val="hy-AM"/>
        </w:rPr>
      </w:pPr>
    </w:p>
    <w:p w14:paraId="310FBFC0" w14:textId="77777777" w:rsidR="00493DAD" w:rsidRPr="00064ADD" w:rsidRDefault="00493DAD" w:rsidP="00752D6E">
      <w:pPr>
        <w:pStyle w:val="31"/>
        <w:spacing w:line="240" w:lineRule="auto"/>
        <w:jc w:val="right"/>
        <w:rPr>
          <w:rFonts w:ascii="GHEA Grapalat" w:hAnsi="GHEA Grapalat" w:cs="Sylfaen"/>
          <w:b/>
          <w:lang w:val="hy-AM"/>
        </w:rPr>
      </w:pPr>
    </w:p>
    <w:p w14:paraId="443BE49E" w14:textId="77777777" w:rsidR="00493DAD" w:rsidRPr="00064ADD" w:rsidRDefault="00493DAD" w:rsidP="00752D6E">
      <w:pPr>
        <w:pStyle w:val="31"/>
        <w:spacing w:line="240" w:lineRule="auto"/>
        <w:jc w:val="right"/>
        <w:rPr>
          <w:rFonts w:ascii="GHEA Grapalat" w:hAnsi="GHEA Grapalat" w:cs="Sylfaen"/>
          <w:b/>
          <w:lang w:val="hy-AM"/>
        </w:rPr>
      </w:pPr>
    </w:p>
    <w:p w14:paraId="48BE6042" w14:textId="77777777" w:rsidR="00493DAD" w:rsidRPr="00064ADD" w:rsidRDefault="00493DAD" w:rsidP="00752D6E">
      <w:pPr>
        <w:pStyle w:val="31"/>
        <w:spacing w:line="240" w:lineRule="auto"/>
        <w:jc w:val="right"/>
        <w:rPr>
          <w:rFonts w:ascii="GHEA Grapalat" w:hAnsi="GHEA Grapalat" w:cs="Sylfaen"/>
          <w:b/>
          <w:lang w:val="hy-AM"/>
        </w:rPr>
      </w:pPr>
    </w:p>
    <w:p w14:paraId="4A7F9C2B" w14:textId="77777777" w:rsidR="00493DAD" w:rsidRPr="00064ADD" w:rsidRDefault="00493DAD" w:rsidP="00752D6E">
      <w:pPr>
        <w:pStyle w:val="31"/>
        <w:spacing w:line="240" w:lineRule="auto"/>
        <w:jc w:val="right"/>
        <w:rPr>
          <w:rFonts w:ascii="GHEA Grapalat" w:hAnsi="GHEA Grapalat" w:cs="Sylfaen"/>
          <w:b/>
          <w:lang w:val="hy-AM"/>
        </w:rPr>
      </w:pPr>
    </w:p>
    <w:p w14:paraId="1C96EF72" w14:textId="77777777" w:rsidR="00493DAD" w:rsidRPr="00064ADD" w:rsidRDefault="00493DAD" w:rsidP="00752D6E">
      <w:pPr>
        <w:pStyle w:val="31"/>
        <w:spacing w:line="240" w:lineRule="auto"/>
        <w:jc w:val="right"/>
        <w:rPr>
          <w:rFonts w:ascii="GHEA Grapalat" w:hAnsi="GHEA Grapalat" w:cs="Sylfaen"/>
          <w:b/>
          <w:lang w:val="hy-AM"/>
        </w:rPr>
      </w:pPr>
    </w:p>
    <w:p w14:paraId="656CA960" w14:textId="77777777" w:rsidR="00493DAD" w:rsidRPr="00064ADD" w:rsidRDefault="00493DAD" w:rsidP="00752D6E">
      <w:pPr>
        <w:pStyle w:val="31"/>
        <w:spacing w:line="240" w:lineRule="auto"/>
        <w:jc w:val="right"/>
        <w:rPr>
          <w:rFonts w:ascii="GHEA Grapalat" w:hAnsi="GHEA Grapalat" w:cs="Sylfaen"/>
          <w:b/>
          <w:lang w:val="hy-AM"/>
        </w:rPr>
      </w:pPr>
    </w:p>
    <w:p w14:paraId="14AAB439" w14:textId="77777777" w:rsidR="00493DAD" w:rsidRPr="00064ADD" w:rsidRDefault="00493DAD" w:rsidP="00752D6E">
      <w:pPr>
        <w:pStyle w:val="31"/>
        <w:spacing w:line="240" w:lineRule="auto"/>
        <w:jc w:val="right"/>
        <w:rPr>
          <w:rFonts w:ascii="GHEA Grapalat" w:hAnsi="GHEA Grapalat" w:cs="Sylfaen"/>
          <w:b/>
          <w:lang w:val="hy-AM"/>
        </w:rPr>
      </w:pPr>
    </w:p>
    <w:p w14:paraId="73D0BB35" w14:textId="77777777" w:rsidR="00493DAD" w:rsidRPr="00064ADD" w:rsidRDefault="00493DAD" w:rsidP="00752D6E">
      <w:pPr>
        <w:pStyle w:val="31"/>
        <w:spacing w:line="240" w:lineRule="auto"/>
        <w:jc w:val="right"/>
        <w:rPr>
          <w:rFonts w:ascii="GHEA Grapalat" w:hAnsi="GHEA Grapalat" w:cs="Sylfaen"/>
          <w:b/>
          <w:lang w:val="hy-AM"/>
        </w:rPr>
      </w:pPr>
    </w:p>
    <w:p w14:paraId="29AACB8E" w14:textId="77777777" w:rsidR="00493DAD" w:rsidRPr="00064ADD" w:rsidRDefault="00493DAD" w:rsidP="00752D6E">
      <w:pPr>
        <w:pStyle w:val="31"/>
        <w:spacing w:line="240" w:lineRule="auto"/>
        <w:jc w:val="right"/>
        <w:rPr>
          <w:rFonts w:ascii="GHEA Grapalat" w:hAnsi="GHEA Grapalat" w:cs="Sylfaen"/>
          <w:b/>
          <w:lang w:val="hy-AM"/>
        </w:rPr>
      </w:pPr>
    </w:p>
    <w:p w14:paraId="184FBE43" w14:textId="77777777" w:rsidR="00493DAD" w:rsidRPr="00064ADD" w:rsidRDefault="00493DAD" w:rsidP="00752D6E">
      <w:pPr>
        <w:pStyle w:val="31"/>
        <w:spacing w:line="240" w:lineRule="auto"/>
        <w:jc w:val="right"/>
        <w:rPr>
          <w:rFonts w:ascii="GHEA Grapalat" w:hAnsi="GHEA Grapalat" w:cs="Sylfaen"/>
          <w:b/>
          <w:lang w:val="hy-AM"/>
        </w:rPr>
      </w:pPr>
    </w:p>
    <w:p w14:paraId="4642C23E" w14:textId="77777777" w:rsidR="00493DAD" w:rsidRPr="00064ADD" w:rsidRDefault="00493DAD" w:rsidP="00752D6E">
      <w:pPr>
        <w:pStyle w:val="31"/>
        <w:spacing w:line="240" w:lineRule="auto"/>
        <w:jc w:val="right"/>
        <w:rPr>
          <w:rFonts w:ascii="GHEA Grapalat" w:hAnsi="GHEA Grapalat" w:cs="Sylfaen"/>
          <w:b/>
          <w:lang w:val="hy-AM"/>
        </w:rPr>
      </w:pPr>
    </w:p>
    <w:p w14:paraId="0A229D51" w14:textId="77777777" w:rsidR="00493DAD" w:rsidRPr="00064ADD" w:rsidRDefault="00493DAD" w:rsidP="00752D6E">
      <w:pPr>
        <w:pStyle w:val="31"/>
        <w:spacing w:line="240" w:lineRule="auto"/>
        <w:jc w:val="right"/>
        <w:rPr>
          <w:rFonts w:ascii="GHEA Grapalat" w:hAnsi="GHEA Grapalat" w:cs="Sylfaen"/>
          <w:b/>
          <w:lang w:val="hy-AM"/>
        </w:rPr>
      </w:pPr>
    </w:p>
    <w:p w14:paraId="6CF9E944" w14:textId="77777777" w:rsidR="00493DAD" w:rsidRPr="00064ADD" w:rsidRDefault="00493DAD" w:rsidP="00752D6E">
      <w:pPr>
        <w:pStyle w:val="31"/>
        <w:spacing w:line="240" w:lineRule="auto"/>
        <w:jc w:val="right"/>
        <w:rPr>
          <w:rFonts w:ascii="GHEA Grapalat" w:hAnsi="GHEA Grapalat" w:cs="Sylfaen"/>
          <w:b/>
          <w:lang w:val="hy-AM"/>
        </w:rPr>
      </w:pPr>
    </w:p>
    <w:p w14:paraId="4A76C26C" w14:textId="77777777" w:rsidR="00493DAD" w:rsidRPr="00064ADD" w:rsidRDefault="00493DAD" w:rsidP="00752D6E">
      <w:pPr>
        <w:pStyle w:val="31"/>
        <w:spacing w:line="240" w:lineRule="auto"/>
        <w:jc w:val="right"/>
        <w:rPr>
          <w:rFonts w:ascii="GHEA Grapalat" w:hAnsi="GHEA Grapalat" w:cs="Sylfaen"/>
          <w:b/>
          <w:lang w:val="hy-AM"/>
        </w:rPr>
      </w:pPr>
    </w:p>
    <w:p w14:paraId="490D98A7" w14:textId="77777777" w:rsidR="00493DAD" w:rsidRPr="00064ADD" w:rsidRDefault="00493DAD" w:rsidP="00752D6E">
      <w:pPr>
        <w:pStyle w:val="31"/>
        <w:spacing w:line="240" w:lineRule="auto"/>
        <w:jc w:val="right"/>
        <w:rPr>
          <w:rFonts w:ascii="GHEA Grapalat" w:hAnsi="GHEA Grapalat" w:cs="Sylfaen"/>
          <w:b/>
          <w:lang w:val="hy-AM"/>
        </w:rPr>
      </w:pPr>
    </w:p>
    <w:p w14:paraId="29A61C54" w14:textId="77777777" w:rsidR="00493DAD" w:rsidRPr="00064ADD" w:rsidRDefault="00493DAD" w:rsidP="00752D6E">
      <w:pPr>
        <w:pStyle w:val="31"/>
        <w:spacing w:line="240" w:lineRule="auto"/>
        <w:jc w:val="right"/>
        <w:rPr>
          <w:rFonts w:ascii="GHEA Grapalat" w:hAnsi="GHEA Grapalat" w:cs="Sylfaen"/>
          <w:b/>
          <w:lang w:val="hy-AM"/>
        </w:rPr>
      </w:pPr>
    </w:p>
    <w:p w14:paraId="64999E4D" w14:textId="77777777" w:rsidR="00493DAD" w:rsidRPr="00064ADD" w:rsidRDefault="00493DAD" w:rsidP="00752D6E">
      <w:pPr>
        <w:pStyle w:val="31"/>
        <w:spacing w:line="240" w:lineRule="auto"/>
        <w:jc w:val="right"/>
        <w:rPr>
          <w:rFonts w:ascii="GHEA Grapalat" w:hAnsi="GHEA Grapalat" w:cs="Sylfaen"/>
          <w:b/>
          <w:lang w:val="hy-AM"/>
        </w:rPr>
      </w:pPr>
    </w:p>
    <w:p w14:paraId="745ADD5D" w14:textId="77777777" w:rsidR="00493DAD" w:rsidRPr="00064ADD" w:rsidRDefault="00493DAD" w:rsidP="00752D6E">
      <w:pPr>
        <w:pStyle w:val="31"/>
        <w:spacing w:line="240" w:lineRule="auto"/>
        <w:jc w:val="right"/>
        <w:rPr>
          <w:rFonts w:ascii="GHEA Grapalat" w:hAnsi="GHEA Grapalat" w:cs="Sylfaen"/>
          <w:b/>
          <w:lang w:val="hy-AM"/>
        </w:rPr>
      </w:pPr>
    </w:p>
    <w:p w14:paraId="5CEB407B" w14:textId="77777777" w:rsidR="00493DAD" w:rsidRPr="00064ADD" w:rsidRDefault="00493DAD" w:rsidP="00752D6E">
      <w:pPr>
        <w:pStyle w:val="31"/>
        <w:spacing w:line="240" w:lineRule="auto"/>
        <w:jc w:val="right"/>
        <w:rPr>
          <w:rFonts w:ascii="GHEA Grapalat" w:hAnsi="GHEA Grapalat" w:cs="Sylfaen"/>
          <w:b/>
          <w:lang w:val="hy-AM"/>
        </w:rPr>
      </w:pPr>
    </w:p>
    <w:p w14:paraId="481586B9" w14:textId="77777777" w:rsidR="00493DAD" w:rsidRPr="00064ADD" w:rsidRDefault="00493DAD" w:rsidP="00752D6E">
      <w:pPr>
        <w:pStyle w:val="31"/>
        <w:spacing w:line="240" w:lineRule="auto"/>
        <w:jc w:val="right"/>
        <w:rPr>
          <w:rFonts w:ascii="GHEA Grapalat" w:hAnsi="GHEA Grapalat" w:cs="Sylfaen"/>
          <w:b/>
          <w:lang w:val="hy-AM"/>
        </w:rPr>
      </w:pPr>
    </w:p>
    <w:p w14:paraId="7CDE5174" w14:textId="77777777" w:rsidR="00493DAD" w:rsidRPr="00064ADD" w:rsidRDefault="00493DAD" w:rsidP="00752D6E">
      <w:pPr>
        <w:pStyle w:val="31"/>
        <w:spacing w:line="240" w:lineRule="auto"/>
        <w:jc w:val="right"/>
        <w:rPr>
          <w:rFonts w:ascii="GHEA Grapalat" w:hAnsi="GHEA Grapalat" w:cs="Sylfaen"/>
          <w:b/>
          <w:lang w:val="hy-AM"/>
        </w:rPr>
      </w:pPr>
    </w:p>
    <w:p w14:paraId="77E7BEB5" w14:textId="77777777" w:rsidR="00493DAD" w:rsidRPr="00064ADD" w:rsidRDefault="00493DAD" w:rsidP="00752D6E">
      <w:pPr>
        <w:pStyle w:val="31"/>
        <w:spacing w:line="240" w:lineRule="auto"/>
        <w:jc w:val="right"/>
        <w:rPr>
          <w:rFonts w:ascii="GHEA Grapalat" w:hAnsi="GHEA Grapalat" w:cs="Sylfaen"/>
          <w:b/>
          <w:lang w:val="hy-AM"/>
        </w:rPr>
      </w:pPr>
    </w:p>
    <w:p w14:paraId="108C116E" w14:textId="77777777" w:rsidR="00493DAD" w:rsidRPr="00064ADD" w:rsidRDefault="00493DAD" w:rsidP="00752D6E">
      <w:pPr>
        <w:pStyle w:val="31"/>
        <w:spacing w:line="240" w:lineRule="auto"/>
        <w:jc w:val="right"/>
        <w:rPr>
          <w:rFonts w:ascii="GHEA Grapalat" w:hAnsi="GHEA Grapalat" w:cs="Sylfaen"/>
          <w:b/>
          <w:lang w:val="hy-AM"/>
        </w:rPr>
      </w:pPr>
    </w:p>
    <w:p w14:paraId="68855D2F" w14:textId="77777777" w:rsidR="00493DAD" w:rsidRPr="00064ADD" w:rsidRDefault="00493DAD" w:rsidP="00752D6E">
      <w:pPr>
        <w:pStyle w:val="31"/>
        <w:spacing w:line="240" w:lineRule="auto"/>
        <w:jc w:val="right"/>
        <w:rPr>
          <w:rFonts w:ascii="GHEA Grapalat" w:hAnsi="GHEA Grapalat" w:cs="Sylfaen"/>
          <w:b/>
          <w:lang w:val="hy-AM"/>
        </w:rPr>
      </w:pPr>
    </w:p>
    <w:p w14:paraId="5F54C511" w14:textId="77777777" w:rsidR="00493DAD" w:rsidRPr="00064ADD" w:rsidRDefault="00493DAD" w:rsidP="00752D6E">
      <w:pPr>
        <w:pStyle w:val="31"/>
        <w:spacing w:line="240" w:lineRule="auto"/>
        <w:jc w:val="right"/>
        <w:rPr>
          <w:rFonts w:ascii="GHEA Grapalat" w:hAnsi="GHEA Grapalat" w:cs="Sylfaen"/>
          <w:b/>
          <w:lang w:val="hy-AM"/>
        </w:rPr>
      </w:pPr>
    </w:p>
    <w:p w14:paraId="5218F3B8" w14:textId="77777777" w:rsidR="00493DAD" w:rsidRPr="00064ADD" w:rsidRDefault="00493DAD" w:rsidP="00752D6E">
      <w:pPr>
        <w:pStyle w:val="31"/>
        <w:spacing w:line="240" w:lineRule="auto"/>
        <w:jc w:val="right"/>
        <w:rPr>
          <w:rFonts w:ascii="GHEA Grapalat" w:hAnsi="GHEA Grapalat" w:cs="Sylfaen"/>
          <w:b/>
          <w:lang w:val="hy-AM"/>
        </w:rPr>
      </w:pPr>
    </w:p>
    <w:p w14:paraId="224AABD1" w14:textId="77777777" w:rsidR="00493DAD" w:rsidRPr="00064ADD" w:rsidRDefault="00493DAD" w:rsidP="00752D6E">
      <w:pPr>
        <w:pStyle w:val="31"/>
        <w:spacing w:line="240" w:lineRule="auto"/>
        <w:jc w:val="right"/>
        <w:rPr>
          <w:rFonts w:ascii="GHEA Grapalat" w:hAnsi="GHEA Grapalat" w:cs="Sylfaen"/>
          <w:b/>
          <w:lang w:val="hy-AM"/>
        </w:rPr>
      </w:pPr>
    </w:p>
    <w:p w14:paraId="25AE3FD4" w14:textId="77777777" w:rsidR="00493DAD" w:rsidRPr="00064ADD" w:rsidRDefault="00493DAD" w:rsidP="00752D6E">
      <w:pPr>
        <w:pStyle w:val="31"/>
        <w:spacing w:line="240" w:lineRule="auto"/>
        <w:jc w:val="right"/>
        <w:rPr>
          <w:rFonts w:ascii="GHEA Grapalat" w:hAnsi="GHEA Grapalat" w:cs="Sylfaen"/>
          <w:b/>
          <w:lang w:val="hy-AM"/>
        </w:rPr>
      </w:pPr>
    </w:p>
    <w:p w14:paraId="28D365C2" w14:textId="77777777" w:rsidR="00493DAD" w:rsidRPr="00064ADD" w:rsidRDefault="00493DAD" w:rsidP="00752D6E">
      <w:pPr>
        <w:pStyle w:val="31"/>
        <w:spacing w:line="240" w:lineRule="auto"/>
        <w:jc w:val="right"/>
        <w:rPr>
          <w:rFonts w:ascii="GHEA Grapalat" w:hAnsi="GHEA Grapalat" w:cs="Sylfaen"/>
          <w:b/>
          <w:lang w:val="hy-AM"/>
        </w:rPr>
      </w:pPr>
    </w:p>
    <w:p w14:paraId="50F390BA" w14:textId="77777777" w:rsidR="00493DAD" w:rsidRPr="00064ADD" w:rsidRDefault="00493DAD" w:rsidP="00752D6E">
      <w:pPr>
        <w:pStyle w:val="31"/>
        <w:spacing w:line="240" w:lineRule="auto"/>
        <w:jc w:val="right"/>
        <w:rPr>
          <w:rFonts w:ascii="GHEA Grapalat" w:hAnsi="GHEA Grapalat" w:cs="Sylfaen"/>
          <w:b/>
          <w:lang w:val="hy-AM"/>
        </w:rPr>
      </w:pPr>
    </w:p>
    <w:p w14:paraId="2B0413D3" w14:textId="77777777" w:rsidR="00493DAD" w:rsidRPr="00064ADD" w:rsidRDefault="00493DAD" w:rsidP="00752D6E">
      <w:pPr>
        <w:pStyle w:val="31"/>
        <w:spacing w:line="240" w:lineRule="auto"/>
        <w:jc w:val="right"/>
        <w:rPr>
          <w:rFonts w:ascii="GHEA Grapalat" w:hAnsi="GHEA Grapalat" w:cs="Sylfaen"/>
          <w:b/>
          <w:lang w:val="hy-AM"/>
        </w:rPr>
      </w:pPr>
    </w:p>
    <w:p w14:paraId="567960D7" w14:textId="77777777" w:rsidR="00493DAD" w:rsidRPr="00064ADD" w:rsidRDefault="00493DAD" w:rsidP="00752D6E">
      <w:pPr>
        <w:pStyle w:val="31"/>
        <w:spacing w:line="240" w:lineRule="auto"/>
        <w:jc w:val="right"/>
        <w:rPr>
          <w:rFonts w:ascii="GHEA Grapalat" w:hAnsi="GHEA Grapalat" w:cs="Sylfaen"/>
          <w:b/>
          <w:lang w:val="hy-AM"/>
        </w:rPr>
      </w:pPr>
    </w:p>
    <w:p w14:paraId="0984F41F" w14:textId="77777777" w:rsidR="00493DAD" w:rsidRPr="00064ADD" w:rsidRDefault="00493DAD" w:rsidP="00752D6E">
      <w:pPr>
        <w:pStyle w:val="31"/>
        <w:spacing w:line="240" w:lineRule="auto"/>
        <w:jc w:val="right"/>
        <w:rPr>
          <w:rFonts w:ascii="GHEA Grapalat" w:hAnsi="GHEA Grapalat" w:cs="Sylfaen"/>
          <w:b/>
          <w:lang w:val="hy-AM"/>
        </w:rPr>
      </w:pPr>
    </w:p>
    <w:p w14:paraId="4C95FED6" w14:textId="77777777" w:rsidR="00493DAD" w:rsidRPr="00064ADD" w:rsidRDefault="00493DAD" w:rsidP="00752D6E">
      <w:pPr>
        <w:pStyle w:val="31"/>
        <w:spacing w:line="240" w:lineRule="auto"/>
        <w:jc w:val="right"/>
        <w:rPr>
          <w:rFonts w:ascii="GHEA Grapalat" w:hAnsi="GHEA Grapalat" w:cs="Sylfaen"/>
          <w:b/>
          <w:lang w:val="hy-AM"/>
        </w:rPr>
      </w:pPr>
    </w:p>
    <w:p w14:paraId="315E2CB6" w14:textId="416C5A5E" w:rsidR="00493DAD" w:rsidRDefault="00493DAD" w:rsidP="00752D6E">
      <w:pPr>
        <w:pStyle w:val="31"/>
        <w:spacing w:line="240" w:lineRule="auto"/>
        <w:jc w:val="right"/>
        <w:rPr>
          <w:rFonts w:ascii="GHEA Grapalat" w:hAnsi="GHEA Grapalat" w:cs="Sylfaen"/>
          <w:b/>
          <w:lang w:val="hy-AM"/>
        </w:rPr>
      </w:pPr>
    </w:p>
    <w:p w14:paraId="74D39506" w14:textId="7408EEF4" w:rsidR="00980D6D" w:rsidRDefault="00980D6D" w:rsidP="00752D6E">
      <w:pPr>
        <w:pStyle w:val="31"/>
        <w:spacing w:line="240" w:lineRule="auto"/>
        <w:jc w:val="right"/>
        <w:rPr>
          <w:rFonts w:ascii="GHEA Grapalat" w:hAnsi="GHEA Grapalat" w:cs="Sylfaen"/>
          <w:b/>
          <w:lang w:val="hy-AM"/>
        </w:rPr>
      </w:pPr>
    </w:p>
    <w:p w14:paraId="15C3F683" w14:textId="19D4BA69" w:rsidR="00980D6D" w:rsidRDefault="00980D6D" w:rsidP="00752D6E">
      <w:pPr>
        <w:pStyle w:val="31"/>
        <w:spacing w:line="240" w:lineRule="auto"/>
        <w:jc w:val="right"/>
        <w:rPr>
          <w:rFonts w:ascii="GHEA Grapalat" w:hAnsi="GHEA Grapalat" w:cs="Sylfaen"/>
          <w:b/>
          <w:lang w:val="hy-AM"/>
        </w:rPr>
      </w:pPr>
    </w:p>
    <w:p w14:paraId="1100182D" w14:textId="4BAC3B82" w:rsidR="00980D6D" w:rsidRDefault="00980D6D" w:rsidP="00752D6E">
      <w:pPr>
        <w:pStyle w:val="31"/>
        <w:spacing w:line="240" w:lineRule="auto"/>
        <w:jc w:val="right"/>
        <w:rPr>
          <w:rFonts w:ascii="GHEA Grapalat" w:hAnsi="GHEA Grapalat" w:cs="Sylfaen"/>
          <w:b/>
          <w:lang w:val="hy-AM"/>
        </w:rPr>
      </w:pPr>
    </w:p>
    <w:p w14:paraId="2973B6CE" w14:textId="77777777" w:rsidR="00980D6D" w:rsidRPr="00064ADD" w:rsidRDefault="00980D6D" w:rsidP="00752D6E">
      <w:pPr>
        <w:pStyle w:val="31"/>
        <w:spacing w:line="240" w:lineRule="auto"/>
        <w:jc w:val="right"/>
        <w:rPr>
          <w:rFonts w:ascii="GHEA Grapalat" w:hAnsi="GHEA Grapalat" w:cs="Sylfaen"/>
          <w:b/>
          <w:lang w:val="hy-AM"/>
        </w:rPr>
      </w:pPr>
    </w:p>
    <w:p w14:paraId="04E61B36" w14:textId="77777777" w:rsidR="00493DAD" w:rsidRPr="00064ADD" w:rsidRDefault="00493DAD" w:rsidP="00752D6E">
      <w:pPr>
        <w:pStyle w:val="31"/>
        <w:spacing w:line="240" w:lineRule="auto"/>
        <w:jc w:val="right"/>
        <w:rPr>
          <w:rFonts w:ascii="GHEA Grapalat" w:hAnsi="GHEA Grapalat" w:cs="Sylfaen"/>
          <w:b/>
          <w:lang w:val="hy-AM"/>
        </w:rPr>
      </w:pPr>
    </w:p>
    <w:p w14:paraId="0AAE98F9" w14:textId="77777777" w:rsidR="00493DAD" w:rsidRPr="00064ADD" w:rsidRDefault="00493DAD" w:rsidP="00752D6E">
      <w:pPr>
        <w:pStyle w:val="31"/>
        <w:spacing w:line="240" w:lineRule="auto"/>
        <w:jc w:val="right"/>
        <w:rPr>
          <w:rFonts w:ascii="GHEA Grapalat" w:hAnsi="GHEA Grapalat" w:cs="Sylfaen"/>
          <w:b/>
          <w:lang w:val="hy-AM"/>
        </w:rPr>
      </w:pPr>
    </w:p>
    <w:p w14:paraId="672F3E54" w14:textId="77777777" w:rsidR="00752D6E" w:rsidRPr="008D288D" w:rsidRDefault="00752D6E" w:rsidP="00752D6E">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w:t>
      </w:r>
      <w:r w:rsidRPr="008D288D">
        <w:rPr>
          <w:rFonts w:ascii="GHEA Grapalat" w:hAnsi="GHEA Grapalat" w:cs="Sylfaen"/>
          <w:b/>
          <w:lang w:val="hy-AM"/>
        </w:rPr>
        <w:t xml:space="preserve"> 4.1</w:t>
      </w:r>
    </w:p>
    <w:p w14:paraId="1A770D5C" w14:textId="4EF71C15" w:rsidR="00752D6E" w:rsidRPr="00B9559C" w:rsidRDefault="00451107" w:rsidP="00752D6E">
      <w:pPr>
        <w:pStyle w:val="31"/>
        <w:spacing w:line="240" w:lineRule="auto"/>
        <w:jc w:val="right"/>
        <w:rPr>
          <w:rFonts w:ascii="GHEA Grapalat" w:hAnsi="GHEA Grapalat" w:cs="Sylfaen"/>
          <w:b/>
          <w:bCs/>
          <w:lang w:val="hy-AM"/>
        </w:rPr>
      </w:pPr>
      <w:r w:rsidRPr="00B9559C">
        <w:rPr>
          <w:rFonts w:ascii="GHEA Grapalat" w:hAnsi="GHEA Grapalat"/>
          <w:b/>
          <w:bCs/>
          <w:lang w:val="af-ZA"/>
        </w:rPr>
        <w:t>«</w:t>
      </w:r>
      <w:r w:rsidR="00BF7B25">
        <w:rPr>
          <w:rFonts w:ascii="GHEA Grapalat" w:hAnsi="GHEA Grapalat"/>
          <w:b/>
          <w:bCs/>
          <w:lang w:val="af-ZA"/>
        </w:rPr>
        <w:t>ԱՄՓՀ-ԲՄԾՁԲ-04/24</w:t>
      </w:r>
      <w:r w:rsidRPr="00B9559C">
        <w:rPr>
          <w:rFonts w:ascii="GHEA Grapalat" w:hAnsi="GHEA Grapalat"/>
          <w:b/>
          <w:bCs/>
          <w:lang w:val="hy-AM"/>
        </w:rPr>
        <w:t xml:space="preserve">» </w:t>
      </w:r>
      <w:r w:rsidR="00752D6E" w:rsidRPr="00B9559C">
        <w:rPr>
          <w:rFonts w:ascii="GHEA Grapalat" w:hAnsi="GHEA Grapalat" w:cs="Sylfaen"/>
          <w:b/>
          <w:bCs/>
          <w:lang w:val="hy-AM"/>
        </w:rPr>
        <w:t>ծածկագրով</w:t>
      </w:r>
    </w:p>
    <w:p w14:paraId="64484B07" w14:textId="39E2B5FC" w:rsidR="00752D6E" w:rsidRPr="00B9559C" w:rsidRDefault="00F82D81" w:rsidP="00752D6E">
      <w:pPr>
        <w:pStyle w:val="31"/>
        <w:spacing w:line="240" w:lineRule="auto"/>
        <w:jc w:val="right"/>
        <w:rPr>
          <w:rFonts w:ascii="GHEA Grapalat" w:hAnsi="GHEA Grapalat" w:cs="Sylfaen"/>
          <w:b/>
          <w:bCs/>
          <w:lang w:val="hy-AM"/>
        </w:rPr>
      </w:pPr>
      <w:r>
        <w:rPr>
          <w:rFonts w:ascii="GHEA Grapalat" w:hAnsi="GHEA Grapalat" w:cs="Sylfaen"/>
          <w:b/>
          <w:bCs/>
          <w:lang w:val="hy-AM"/>
        </w:rPr>
        <w:t>ԲԱՑ ՄՐՑՈՒՅԹԻ</w:t>
      </w:r>
      <w:r w:rsidR="003117AD" w:rsidRPr="00B9559C">
        <w:rPr>
          <w:rFonts w:ascii="GHEA Grapalat" w:hAnsi="GHEA Grapalat" w:cs="Sylfaen"/>
          <w:b/>
          <w:bCs/>
          <w:lang w:val="hy-AM"/>
        </w:rPr>
        <w:t xml:space="preserve"> </w:t>
      </w:r>
      <w:r w:rsidR="00752D6E" w:rsidRPr="00B9559C">
        <w:rPr>
          <w:rFonts w:ascii="GHEA Grapalat" w:hAnsi="GHEA Grapalat" w:cs="Arial"/>
          <w:b/>
          <w:bCs/>
          <w:lang w:val="hy-AM"/>
        </w:rPr>
        <w:t xml:space="preserve"> </w:t>
      </w:r>
      <w:r w:rsidR="00752D6E" w:rsidRPr="00B9559C">
        <w:rPr>
          <w:rFonts w:ascii="GHEA Grapalat" w:hAnsi="GHEA Grapalat" w:cs="Sylfaen"/>
          <w:b/>
          <w:bCs/>
          <w:lang w:val="hy-AM"/>
        </w:rPr>
        <w:t>հրավերի</w:t>
      </w:r>
    </w:p>
    <w:p w14:paraId="447325C2" w14:textId="77777777" w:rsidR="00C25021" w:rsidRPr="00064ADD" w:rsidRDefault="00C25021" w:rsidP="00BB5D3F">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107C51A1" w14:textId="77777777" w:rsidR="00C25021" w:rsidRPr="00064ADD" w:rsidRDefault="00C25021" w:rsidP="00BB5D3F">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0C545247" w14:textId="77777777" w:rsidR="00BB5D3F" w:rsidRPr="00064ADD" w:rsidRDefault="00BB5D3F" w:rsidP="00BB5D3F">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19E51788" w14:textId="77777777" w:rsidR="00BB5D3F" w:rsidRPr="00064ADD" w:rsidRDefault="00BB5D3F" w:rsidP="00BB5D3F">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(որակավորման ապահովում)</w:t>
      </w:r>
    </w:p>
    <w:p w14:paraId="04C4768E" w14:textId="77777777" w:rsidR="00BB5D3F" w:rsidRPr="00064ADD" w:rsidRDefault="00BB5D3F" w:rsidP="00BB5D3F">
      <w:pPr>
        <w:pStyle w:val="af4"/>
        <w:shd w:val="clear" w:color="auto" w:fill="FFFFFF"/>
        <w:spacing w:before="0" w:beforeAutospacing="0" w:after="0" w:afterAutospacing="0"/>
        <w:ind w:firstLine="375"/>
        <w:rPr>
          <w:rStyle w:val="af5"/>
          <w:lang w:val="hy-AM"/>
        </w:rPr>
      </w:pPr>
    </w:p>
    <w:p w14:paraId="78E281E8" w14:textId="25D7F0FB" w:rsidR="00BB5D3F" w:rsidRPr="00980D6D" w:rsidRDefault="00BB5D3F" w:rsidP="0095473B">
      <w:pPr>
        <w:pStyle w:val="af4"/>
        <w:shd w:val="clear" w:color="auto" w:fill="FFFFFF"/>
        <w:spacing w:before="0" w:beforeAutospacing="0" w:after="0" w:afterAutospacing="0"/>
        <w:ind w:firstLine="375"/>
        <w:rPr>
          <w:rStyle w:val="af5"/>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0095473B">
        <w:rPr>
          <w:rFonts w:ascii="GHEA Grapalat" w:hAnsi="GHEA Grapalat" w:cs="Sylfaen"/>
          <w:sz w:val="20"/>
          <w:szCs w:val="20"/>
          <w:lang w:val="es-ES"/>
        </w:rPr>
        <w:t>Փարաքար</w:t>
      </w:r>
      <w:r w:rsidR="00BA2FE7">
        <w:rPr>
          <w:rFonts w:ascii="GHEA Grapalat" w:hAnsi="GHEA Grapalat" w:cs="Sylfaen"/>
          <w:sz w:val="20"/>
          <w:szCs w:val="20"/>
          <w:lang w:val="hy-AM"/>
        </w:rPr>
        <w:t>ի</w:t>
      </w:r>
      <w:r w:rsidR="0095473B">
        <w:rPr>
          <w:rFonts w:ascii="GHEA Grapalat" w:hAnsi="GHEA Grapalat" w:cs="Sylfaen"/>
          <w:sz w:val="20"/>
          <w:szCs w:val="20"/>
          <w:lang w:val="es-ES"/>
        </w:rPr>
        <w:t xml:space="preserve"> համայնք</w:t>
      </w:r>
      <w:r w:rsidR="00BA2FE7">
        <w:rPr>
          <w:rFonts w:ascii="GHEA Grapalat" w:hAnsi="GHEA Grapalat" w:cs="Sylfaen"/>
          <w:sz w:val="20"/>
          <w:szCs w:val="20"/>
          <w:lang w:val="hy-AM"/>
        </w:rPr>
        <w:t>ապետարան</w:t>
      </w:r>
      <w:r w:rsidR="0095473B" w:rsidRPr="006A6963">
        <w:rPr>
          <w:rFonts w:ascii="GHEA Grapalat" w:hAnsi="GHEA Grapalat" w:cs="Sylfaen"/>
          <w:sz w:val="20"/>
          <w:szCs w:val="20"/>
          <w:lang w:val="es-ES"/>
        </w:rPr>
        <w:t>ի</w:t>
      </w:r>
      <w:r w:rsidR="0095473B">
        <w:rPr>
          <w:rFonts w:ascii="GHEA Grapalat" w:hAnsi="GHEA Grapalat" w:cs="Sylfaen"/>
          <w:sz w:val="20"/>
          <w:szCs w:val="20"/>
          <w:lang w:val="hy-AM"/>
        </w:rPr>
        <w:t xml:space="preserve"> </w:t>
      </w:r>
      <w:r w:rsidRPr="00064ADD">
        <w:rPr>
          <w:rStyle w:val="af5"/>
          <w:rFonts w:ascii="GHEA Grapalat" w:hAnsi="GHEA Grapalat"/>
          <w:b w:val="0"/>
          <w:bCs w:val="0"/>
          <w:sz w:val="20"/>
          <w:szCs w:val="20"/>
          <w:lang w:val="hy-AM"/>
        </w:rPr>
        <w:t xml:space="preserve">(այսուհետ՝ բենեֆիցիար) կողմից </w:t>
      </w:r>
      <w:r w:rsidR="00451107" w:rsidRPr="00DF4927">
        <w:rPr>
          <w:rFonts w:ascii="GHEA Grapalat" w:hAnsi="GHEA Grapalat"/>
          <w:sz w:val="20"/>
          <w:szCs w:val="20"/>
          <w:lang w:val="af-ZA"/>
        </w:rPr>
        <w:t>«</w:t>
      </w:r>
      <w:r w:rsidR="00BF7B25">
        <w:rPr>
          <w:rFonts w:ascii="GHEA Grapalat" w:hAnsi="GHEA Grapalat"/>
          <w:sz w:val="20"/>
          <w:szCs w:val="20"/>
          <w:lang w:val="af-ZA"/>
        </w:rPr>
        <w:t>ԱՄՓՀ-ԲՄԾՁԲ-04/24</w:t>
      </w:r>
      <w:r w:rsidR="00451107">
        <w:rPr>
          <w:rFonts w:ascii="GHEA Grapalat" w:hAnsi="GHEA Grapalat"/>
          <w:sz w:val="20"/>
          <w:szCs w:val="20"/>
          <w:lang w:val="hy-AM"/>
        </w:rPr>
        <w:t xml:space="preserve">» </w:t>
      </w:r>
      <w:r w:rsidRPr="00064ADD">
        <w:rPr>
          <w:rStyle w:val="af5"/>
          <w:rFonts w:ascii="GHEA Grapalat" w:hAnsi="GHEA Grapalat"/>
          <w:b w:val="0"/>
          <w:bCs w:val="0"/>
          <w:sz w:val="20"/>
          <w:szCs w:val="20"/>
          <w:lang w:val="hy-AM"/>
        </w:rPr>
        <w:t>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Style w:val="af5"/>
          <w:rFonts w:ascii="GHEA Grapalat" w:hAnsi="GHEA Grapalat"/>
          <w:b w:val="0"/>
          <w:bCs w:val="0"/>
          <w:sz w:val="20"/>
          <w:szCs w:val="20"/>
          <w:lang w:val="hy-AM"/>
        </w:rPr>
        <w:t xml:space="preserve">գնման ընթացակարգի արդյունքում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w:t>
      </w:r>
    </w:p>
    <w:p w14:paraId="249E8BFB" w14:textId="77777777" w:rsidR="00BB5D3F" w:rsidRPr="00064ADD" w:rsidRDefault="00BB5D3F" w:rsidP="00BB5D3F">
      <w:pPr>
        <w:pStyle w:val="af4"/>
        <w:shd w:val="clear" w:color="auto" w:fill="FFFFFF"/>
        <w:spacing w:before="0" w:beforeAutospacing="0" w:after="0" w:afterAutospacing="0"/>
        <w:ind w:firstLine="375"/>
        <w:rPr>
          <w:rFonts w:cs="Sylfaen"/>
          <w:vertAlign w:val="superscript"/>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716CE8D5" w14:textId="77777777" w:rsidR="00BB5D3F" w:rsidRPr="00064ADD" w:rsidRDefault="00BB5D3F" w:rsidP="00BB5D3F">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(այսուհետ՝ պրիցիպալ) կողմից կնքվելիք N</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Pr="00064ADD">
        <w:rPr>
          <w:rStyle w:val="af5"/>
          <w:rFonts w:ascii="GHEA Grapalat" w:hAnsi="GHEA Grapalat"/>
          <w:b w:val="0"/>
          <w:bCs w:val="0"/>
          <w:sz w:val="20"/>
          <w:szCs w:val="20"/>
          <w:lang w:val="hy-AM"/>
        </w:rPr>
        <w:tab/>
        <w:t xml:space="preserve"> </w:t>
      </w:r>
      <w:r w:rsidRPr="00064ADD">
        <w:rPr>
          <w:rStyle w:val="af5"/>
          <w:rFonts w:ascii="GHEA Grapalat" w:hAnsi="GHEA Grapalat"/>
          <w:b w:val="0"/>
          <w:bCs w:val="0"/>
          <w:sz w:val="20"/>
          <w:szCs w:val="20"/>
          <w:lang w:val="hy-AM"/>
        </w:rPr>
        <w:tab/>
        <w:t xml:space="preserve">            </w:t>
      </w:r>
      <w:r w:rsidRPr="00064ADD">
        <w:rPr>
          <w:rFonts w:ascii="GHEA Grapalat" w:hAnsi="GHEA Grapalat" w:cs="Sylfaen"/>
          <w:vertAlign w:val="superscript"/>
          <w:lang w:val="hy-AM"/>
        </w:rPr>
        <w:t>կնքվելիք պայմանագրի համարը</w:t>
      </w:r>
    </w:p>
    <w:p w14:paraId="7A2D2C9C" w14:textId="77777777" w:rsidR="00BB5D3F" w:rsidRPr="00064ADD" w:rsidRDefault="00BB5D3F" w:rsidP="00BB5D3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321558FB" w14:textId="77777777" w:rsidR="00BB5D3F" w:rsidRPr="00064ADD" w:rsidRDefault="00BB5D3F" w:rsidP="00BB5D3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780355D8" w14:textId="77777777" w:rsidR="00BB5D3F" w:rsidRPr="00064ADD" w:rsidRDefault="000D2AB2" w:rsidP="00BB5D3F">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00BB5D3F" w:rsidRPr="00064ADD">
        <w:rPr>
          <w:rStyle w:val="af5"/>
          <w:rFonts w:ascii="GHEA Grapalat" w:hAnsi="GHEA Grapalat"/>
          <w:b w:val="0"/>
          <w:bCs w:val="0"/>
          <w:sz w:val="20"/>
          <w:szCs w:val="20"/>
          <w:lang w:val="hy-AM"/>
        </w:rPr>
        <w:t xml:space="preserve">  </w:t>
      </w:r>
      <w:r w:rsidR="00BB5D3F"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BB5D3F" w:rsidRPr="00064ADD">
        <w:rPr>
          <w:rFonts w:ascii="GHEA Grapalat" w:hAnsi="GHEA Grapalat" w:cs="Sylfaen"/>
          <w:vertAlign w:val="superscript"/>
          <w:lang w:val="hy-AM"/>
        </w:rPr>
        <w:t>անվանումը</w:t>
      </w:r>
    </w:p>
    <w:p w14:paraId="3301364E" w14:textId="77777777" w:rsidR="00BB5D3F" w:rsidRPr="00064ADD" w:rsidRDefault="00BB5D3F" w:rsidP="00BB5D3F">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p>
    <w:p w14:paraId="508D2B79" w14:textId="77777777" w:rsidR="00BB5D3F" w:rsidRPr="00064ADD" w:rsidRDefault="00BB5D3F" w:rsidP="00BB5D3F">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52C99254" w14:textId="77777777" w:rsidR="00BB5D3F" w:rsidRPr="00064ADD" w:rsidRDefault="00BB5D3F" w:rsidP="00BB5D3F">
      <w:pPr>
        <w:pStyle w:val="af4"/>
        <w:shd w:val="clear" w:color="auto" w:fill="FFFFFF"/>
        <w:spacing w:before="0" w:beforeAutospacing="0" w:after="0" w:afterAutospacing="0"/>
        <w:jc w:val="both"/>
        <w:rPr>
          <w:rFonts w:ascii="GHEA Grapalat" w:hAnsi="GHEA Grapalat" w:cs="Arial"/>
          <w:sz w:val="20"/>
          <w:lang w:val="hy-AM"/>
        </w:rPr>
      </w:pPr>
      <w:r w:rsidRPr="00064ADD">
        <w:rPr>
          <w:rStyle w:val="af5"/>
          <w:rFonts w:ascii="GHEA Grapalat" w:hAnsi="GHEA Grapalat"/>
          <w:b w:val="0"/>
          <w:bCs w:val="0"/>
          <w:sz w:val="20"/>
          <w:szCs w:val="20"/>
          <w:lang w:val="hy-AM"/>
        </w:rPr>
        <w:t xml:space="preserve">(այսուհետ՝ երաշխիքի գումար)՝ պահանջն ստանալուց </w:t>
      </w:r>
      <w:r w:rsidR="00C76AAC" w:rsidRPr="00064ADD">
        <w:rPr>
          <w:rStyle w:val="af5"/>
          <w:rFonts w:ascii="GHEA Grapalat" w:hAnsi="GHEA Grapalat"/>
          <w:b w:val="0"/>
          <w:bCs w:val="0"/>
          <w:sz w:val="20"/>
          <w:szCs w:val="20"/>
          <w:lang w:val="hy-AM"/>
        </w:rPr>
        <w:t>հինգ</w:t>
      </w:r>
      <w:r w:rsidRPr="00064ADD">
        <w:rPr>
          <w:rStyle w:val="af5"/>
          <w:rFonts w:ascii="GHEA Grapalat" w:hAnsi="GHEA Grapalat"/>
          <w:b w:val="0"/>
          <w:bCs w:val="0"/>
          <w:sz w:val="20"/>
          <w:szCs w:val="20"/>
          <w:lang w:val="hy-AM"/>
        </w:rPr>
        <w:t xml:space="preserve"> աշխատանքային օրվա ընթացքում: </w:t>
      </w:r>
      <w:r w:rsidRPr="00064ADD">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9FF8466" w14:textId="77777777" w:rsidR="00BB5D3F" w:rsidRPr="00064ADD" w:rsidRDefault="00BB5D3F" w:rsidP="00BB5D3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  Վճարումը  կատարվում է բենեֆիցիարի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հաշվեհամարին փոխանցման միջոցով:</w:t>
      </w:r>
    </w:p>
    <w:p w14:paraId="7A86F566" w14:textId="77777777" w:rsidR="00BB5D3F" w:rsidRPr="00064ADD" w:rsidRDefault="00BB5D3F" w:rsidP="00BB5D3F">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  </w:t>
      </w:r>
    </w:p>
    <w:p w14:paraId="26813AAC" w14:textId="77777777" w:rsidR="00BB5D3F" w:rsidRPr="00064ADD" w:rsidRDefault="00BB5D3F" w:rsidP="00BB5D3F">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46B4B29F" w14:textId="77777777" w:rsidR="00BB5D3F" w:rsidRPr="00064ADD" w:rsidRDefault="00BB5D3F" w:rsidP="00BB5D3F">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D356B4F" w14:textId="77777777" w:rsidR="005B5702" w:rsidRPr="00064ADD" w:rsidRDefault="00BB5D3F" w:rsidP="005B5702">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064ADD">
        <w:rPr>
          <w:rFonts w:ascii="GHEA Grapalat" w:hAnsi="GHEA Grapalat"/>
          <w:color w:val="000000"/>
          <w:sz w:val="20"/>
          <w:szCs w:val="20"/>
          <w:lang w:val="hy-AM"/>
        </w:rPr>
        <w:t xml:space="preserve">5. </w:t>
      </w:r>
      <w:r w:rsidR="005B5702" w:rsidRPr="00064ADD">
        <w:rPr>
          <w:rFonts w:ascii="GHEA Grapalat" w:hAnsi="GHEA Grapalat"/>
          <w:color w:val="000000"/>
          <w:sz w:val="20"/>
          <w:szCs w:val="20"/>
          <w:lang w:val="hy-AM"/>
        </w:rPr>
        <w:t xml:space="preserve">Երաշխիքը գործում է բենեֆիցիարի և պրինցիպալի միջև N </w:t>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s="Sylfaen"/>
          <w:vertAlign w:val="superscript"/>
          <w:lang w:val="hy-AM"/>
        </w:rPr>
        <w:t xml:space="preserve">                               </w:t>
      </w:r>
    </w:p>
    <w:p w14:paraId="25627E9B" w14:textId="77777777" w:rsidR="005B5702" w:rsidRPr="00064ADD" w:rsidRDefault="005B5702" w:rsidP="005B5702">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կնքվելիք պայմանագրի համարը </w:t>
      </w:r>
    </w:p>
    <w:p w14:paraId="4E9FD008" w14:textId="77777777" w:rsidR="005B5702" w:rsidRPr="00064ADD" w:rsidRDefault="005B5702" w:rsidP="005B5702">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ծածկագրով կնքվելիք 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493DAD" w:rsidRPr="00064ADD">
        <w:rPr>
          <w:rFonts w:ascii="GHEA Grapalat" w:hAnsi="GHEA Grapalat"/>
          <w:color w:val="000000"/>
          <w:sz w:val="20"/>
          <w:szCs w:val="20"/>
          <w:u w:val="single"/>
          <w:lang w:val="hy-AM"/>
        </w:rPr>
        <w:t xml:space="preserve">   </w:t>
      </w:r>
      <w:r w:rsidRPr="00064ADD">
        <w:rPr>
          <w:rFonts w:ascii="GHEA Grapalat" w:hAnsi="GHEA Grapalat" w:cs="Sylfaen"/>
          <w:vertAlign w:val="superscript"/>
          <w:lang w:val="hy-AM"/>
        </w:rPr>
        <w:t>կնքվելիք պայմանագրով նախատեսված  ծառայության մատուցման վերջնաժամկետը,</w:t>
      </w:r>
    </w:p>
    <w:p w14:paraId="63FCA6EF" w14:textId="77777777" w:rsidR="005B5702" w:rsidRPr="00064ADD" w:rsidRDefault="005B5702" w:rsidP="005B5702">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6E9D0B78" w14:textId="77777777" w:rsidR="00BB5D3F" w:rsidRPr="00064ADD" w:rsidRDefault="00BB5D3F" w:rsidP="00493DAD">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9CDE2F9" w14:textId="77777777" w:rsidR="00BB5D3F" w:rsidRPr="00064ADD" w:rsidRDefault="00BB5D3F" w:rsidP="00BB5D3F">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0A891EFC" w14:textId="77777777" w:rsidR="00BB5D3F" w:rsidRPr="00064ADD" w:rsidRDefault="00BB5D3F" w:rsidP="00BB5D3F">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w:t>
      </w:r>
    </w:p>
    <w:p w14:paraId="497669AF" w14:textId="77777777" w:rsidR="00BB5D3F" w:rsidRPr="00064ADD" w:rsidRDefault="00BB5D3F" w:rsidP="00BB5D3F">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p>
    <w:p w14:paraId="5EC14AFE"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064ADD">
          <w:rPr>
            <w:rStyle w:val="a9"/>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FC6223"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3866EC1C"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3) պայմանագրի շրջանակում </w:t>
      </w:r>
      <w:r w:rsidRPr="00064ADD">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F7CAEFC"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223"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D51D7F5" w14:textId="77777777" w:rsidR="00BB5D3F" w:rsidRPr="00064ADD" w:rsidRDefault="00BB5D3F" w:rsidP="00BB5D3F">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Երաշխիք տվող անձը մերժում է բենեֆիցիարի պահանջը, եթե`</w:t>
      </w:r>
    </w:p>
    <w:p w14:paraId="57D6A6BF"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 պահանջը կամ կից փաստաթղթերը չեն համապատասխանում սույն երաշխիքի պայմաններին.</w:t>
      </w:r>
    </w:p>
    <w:p w14:paraId="60C7D7EF" w14:textId="77777777" w:rsidR="00BB5D3F" w:rsidRPr="00064ADD" w:rsidRDefault="00BB5D3F" w:rsidP="00BB5D3F">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6DB3D0E6"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6620908"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A014CF4"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EF1E656"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11E45D6"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մարմնի ղեկավար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6169FF5A"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A760D04" w14:textId="77777777" w:rsidR="00BB5D3F" w:rsidRPr="00064ADD" w:rsidRDefault="00BB5D3F" w:rsidP="00BB5D3F">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5DDE2CD1" w14:textId="77777777" w:rsidR="007862B1" w:rsidRPr="008D288D" w:rsidRDefault="00BB5D3F" w:rsidP="00764040">
      <w:pPr>
        <w:pStyle w:val="31"/>
        <w:spacing w:line="240" w:lineRule="auto"/>
        <w:jc w:val="right"/>
        <w:rPr>
          <w:rFonts w:ascii="GHEA Grapalat" w:hAnsi="GHEA Grapalat" w:cs="Sylfaen"/>
          <w:b/>
          <w:lang w:val="hy-AM"/>
        </w:rPr>
      </w:pPr>
      <w:r w:rsidRPr="00064ADD">
        <w:rPr>
          <w:rFonts w:ascii="GHEA Grapalat" w:hAnsi="GHEA Grapalat"/>
          <w:b/>
          <w:lang w:val="hy-AM"/>
        </w:rPr>
        <w:br w:type="page"/>
      </w:r>
      <w:r w:rsidR="007862B1" w:rsidRPr="00064ADD">
        <w:rPr>
          <w:rFonts w:ascii="GHEA Grapalat" w:hAnsi="GHEA Grapalat" w:cs="Sylfaen"/>
          <w:b/>
          <w:lang w:val="hy-AM"/>
        </w:rPr>
        <w:lastRenderedPageBreak/>
        <w:t>Հավելված</w:t>
      </w:r>
      <w:r w:rsidR="007862B1" w:rsidRPr="008D288D">
        <w:rPr>
          <w:rFonts w:ascii="GHEA Grapalat" w:hAnsi="GHEA Grapalat" w:cs="Sylfaen"/>
          <w:b/>
          <w:lang w:val="hy-AM"/>
        </w:rPr>
        <w:t xml:space="preserve"> 4.</w:t>
      </w:r>
      <w:r w:rsidR="000E3D8B" w:rsidRPr="008D288D">
        <w:rPr>
          <w:rFonts w:ascii="GHEA Grapalat" w:hAnsi="GHEA Grapalat" w:cs="Sylfaen"/>
          <w:b/>
          <w:lang w:val="hy-AM"/>
        </w:rPr>
        <w:t>2</w:t>
      </w:r>
    </w:p>
    <w:p w14:paraId="2F6A2A04" w14:textId="28E5CF9A" w:rsidR="007862B1" w:rsidRPr="00B9559C" w:rsidRDefault="00451107" w:rsidP="007862B1">
      <w:pPr>
        <w:pStyle w:val="31"/>
        <w:spacing w:line="240" w:lineRule="auto"/>
        <w:jc w:val="right"/>
        <w:rPr>
          <w:rFonts w:ascii="GHEA Grapalat" w:hAnsi="GHEA Grapalat" w:cs="Sylfaen"/>
          <w:b/>
          <w:bCs/>
          <w:lang w:val="hy-AM"/>
        </w:rPr>
      </w:pPr>
      <w:r w:rsidRPr="00B9559C">
        <w:rPr>
          <w:rFonts w:ascii="GHEA Grapalat" w:hAnsi="GHEA Grapalat"/>
          <w:b/>
          <w:bCs/>
          <w:lang w:val="af-ZA"/>
        </w:rPr>
        <w:t>«</w:t>
      </w:r>
      <w:r w:rsidR="00BF7B25">
        <w:rPr>
          <w:rFonts w:ascii="GHEA Grapalat" w:hAnsi="GHEA Grapalat"/>
          <w:b/>
          <w:bCs/>
          <w:lang w:val="af-ZA"/>
        </w:rPr>
        <w:t>ԱՄՓՀ-ԲՄԾՁԲ-04/24</w:t>
      </w:r>
      <w:r w:rsidRPr="00B9559C">
        <w:rPr>
          <w:rFonts w:ascii="GHEA Grapalat" w:hAnsi="GHEA Grapalat"/>
          <w:b/>
          <w:bCs/>
          <w:lang w:val="hy-AM"/>
        </w:rPr>
        <w:t xml:space="preserve">» </w:t>
      </w:r>
      <w:r w:rsidR="007862B1" w:rsidRPr="00B9559C">
        <w:rPr>
          <w:rFonts w:ascii="GHEA Grapalat" w:hAnsi="GHEA Grapalat" w:cs="Sylfaen"/>
          <w:b/>
          <w:bCs/>
          <w:lang w:val="hy-AM"/>
        </w:rPr>
        <w:t>ծածկագրով</w:t>
      </w:r>
    </w:p>
    <w:p w14:paraId="16DA97FF" w14:textId="5A295345" w:rsidR="007862B1" w:rsidRPr="00B9559C" w:rsidRDefault="00F82D81" w:rsidP="007862B1">
      <w:pPr>
        <w:pStyle w:val="31"/>
        <w:spacing w:line="240" w:lineRule="auto"/>
        <w:jc w:val="right"/>
        <w:rPr>
          <w:rFonts w:ascii="GHEA Grapalat" w:hAnsi="GHEA Grapalat" w:cs="Sylfaen"/>
          <w:b/>
          <w:bCs/>
          <w:lang w:val="hy-AM"/>
        </w:rPr>
      </w:pPr>
      <w:r>
        <w:rPr>
          <w:rFonts w:ascii="GHEA Grapalat" w:hAnsi="GHEA Grapalat" w:cs="Sylfaen"/>
          <w:b/>
          <w:bCs/>
          <w:lang w:val="hy-AM"/>
        </w:rPr>
        <w:t>ԲԱՑ ՄՐՑՈՒՅԹԻ</w:t>
      </w:r>
      <w:r w:rsidR="003117AD" w:rsidRPr="00B9559C">
        <w:rPr>
          <w:rFonts w:ascii="GHEA Grapalat" w:hAnsi="GHEA Grapalat" w:cs="Sylfaen"/>
          <w:b/>
          <w:bCs/>
          <w:lang w:val="hy-AM"/>
        </w:rPr>
        <w:t xml:space="preserve"> </w:t>
      </w:r>
      <w:r w:rsidR="007862B1" w:rsidRPr="00B9559C">
        <w:rPr>
          <w:rFonts w:ascii="GHEA Grapalat" w:hAnsi="GHEA Grapalat" w:cs="Arial"/>
          <w:b/>
          <w:bCs/>
          <w:lang w:val="hy-AM"/>
        </w:rPr>
        <w:t xml:space="preserve"> </w:t>
      </w:r>
      <w:r w:rsidR="007862B1" w:rsidRPr="00B9559C">
        <w:rPr>
          <w:rFonts w:ascii="GHEA Grapalat" w:hAnsi="GHEA Grapalat" w:cs="Sylfaen"/>
          <w:b/>
          <w:bCs/>
          <w:lang w:val="hy-AM"/>
        </w:rPr>
        <w:t>հրավերի</w:t>
      </w:r>
    </w:p>
    <w:p w14:paraId="5B05E27C" w14:textId="77777777" w:rsidR="007862B1" w:rsidRPr="00064ADD" w:rsidRDefault="007862B1" w:rsidP="007862B1">
      <w:pPr>
        <w:pStyle w:val="31"/>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77777777"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608B062" w14:textId="7ECEC88E" w:rsidR="007862B1" w:rsidRPr="00672101" w:rsidRDefault="007862B1" w:rsidP="009C06A2">
      <w:pPr>
        <w:numPr>
          <w:ilvl w:val="1"/>
          <w:numId w:val="7"/>
        </w:numPr>
        <w:ind w:left="0" w:firstLine="426"/>
        <w:jc w:val="both"/>
        <w:rPr>
          <w:rFonts w:ascii="GHEA Grapalat" w:hAnsi="GHEA Grapalat" w:cs="GHEA Grapalat"/>
          <w:sz w:val="20"/>
          <w:szCs w:val="20"/>
          <w:lang w:val="pt-BR"/>
        </w:rPr>
      </w:pPr>
      <w:r w:rsidRPr="00672101">
        <w:rPr>
          <w:rFonts w:ascii="GHEA Grapalat" w:hAnsi="GHEA Grapalat" w:cs="GHEA Grapalat"/>
          <w:sz w:val="20"/>
          <w:szCs w:val="20"/>
          <w:lang w:val="pt-BR"/>
        </w:rPr>
        <w:t xml:space="preserve">Ընկերությունը մասնակցում է </w:t>
      </w:r>
      <w:r w:rsidR="00672101" w:rsidRPr="00672101">
        <w:rPr>
          <w:rFonts w:ascii="GHEA Grapalat" w:hAnsi="GHEA Grapalat" w:cs="Sylfaen"/>
          <w:sz w:val="20"/>
          <w:szCs w:val="20"/>
          <w:lang w:val="es-ES"/>
        </w:rPr>
        <w:t>Փարաքար</w:t>
      </w:r>
      <w:r w:rsidR="00AF4DC9">
        <w:rPr>
          <w:rFonts w:ascii="GHEA Grapalat" w:hAnsi="GHEA Grapalat" w:cs="Sylfaen"/>
          <w:sz w:val="20"/>
          <w:szCs w:val="20"/>
          <w:lang w:val="hy-AM"/>
        </w:rPr>
        <w:t>ի</w:t>
      </w:r>
      <w:r w:rsidR="00427F2B" w:rsidRPr="00672101">
        <w:rPr>
          <w:rFonts w:ascii="GHEA Grapalat" w:hAnsi="GHEA Grapalat" w:cs="Sylfaen"/>
          <w:sz w:val="20"/>
          <w:szCs w:val="20"/>
          <w:lang w:val="es-ES"/>
        </w:rPr>
        <w:t xml:space="preserve"> համայնք</w:t>
      </w:r>
      <w:r w:rsidR="00AF4DC9">
        <w:rPr>
          <w:rFonts w:ascii="GHEA Grapalat" w:hAnsi="GHEA Grapalat" w:cs="Sylfaen"/>
          <w:sz w:val="20"/>
          <w:szCs w:val="20"/>
          <w:lang w:val="hy-AM"/>
        </w:rPr>
        <w:t>ապետարան</w:t>
      </w:r>
      <w:r w:rsidR="00427F2B" w:rsidRPr="00672101">
        <w:rPr>
          <w:rFonts w:ascii="GHEA Grapalat" w:hAnsi="GHEA Grapalat" w:cs="Sylfaen"/>
          <w:sz w:val="20"/>
          <w:szCs w:val="20"/>
          <w:lang w:val="es-ES"/>
        </w:rPr>
        <w:t>ի</w:t>
      </w:r>
      <w:r w:rsidR="00672101" w:rsidRPr="00672101">
        <w:rPr>
          <w:rFonts w:ascii="GHEA Grapalat" w:hAnsi="GHEA Grapalat" w:cs="Sylfaen"/>
          <w:sz w:val="20"/>
          <w:szCs w:val="20"/>
          <w:lang w:val="hy-AM"/>
        </w:rPr>
        <w:t xml:space="preserve"> </w:t>
      </w:r>
      <w:r w:rsidR="00427F2B" w:rsidRPr="00672101">
        <w:rPr>
          <w:rFonts w:ascii="GHEA Grapalat" w:hAnsi="GHEA Grapalat" w:cs="Sylfaen"/>
          <w:sz w:val="20"/>
          <w:szCs w:val="20"/>
          <w:lang w:val="es-ES"/>
        </w:rPr>
        <w:t xml:space="preserve"> </w:t>
      </w:r>
      <w:r w:rsidRPr="00672101">
        <w:rPr>
          <w:rFonts w:ascii="GHEA Grapalat" w:hAnsi="GHEA Grapalat" w:cs="GHEA Grapalat"/>
          <w:sz w:val="20"/>
          <w:szCs w:val="20"/>
          <w:lang w:val="pt-BR"/>
        </w:rPr>
        <w:t xml:space="preserve">(այսուհետ` Պատվիրատու) կողմից կազմակերպված` </w:t>
      </w:r>
      <w:r w:rsidR="00427F2B" w:rsidRPr="00672101">
        <w:rPr>
          <w:rFonts w:ascii="GHEA Grapalat" w:hAnsi="GHEA Grapalat"/>
          <w:sz w:val="20"/>
          <w:szCs w:val="20"/>
          <w:lang w:val="af-ZA"/>
        </w:rPr>
        <w:t>«</w:t>
      </w:r>
      <w:r w:rsidR="00BF7B25">
        <w:rPr>
          <w:rFonts w:ascii="GHEA Grapalat" w:hAnsi="GHEA Grapalat"/>
          <w:sz w:val="20"/>
          <w:szCs w:val="20"/>
          <w:lang w:val="af-ZA"/>
        </w:rPr>
        <w:t>ԱՄՓՀ-ԲՄԾՁԲ-04/24</w:t>
      </w:r>
      <w:r w:rsidR="00427F2B" w:rsidRPr="00672101">
        <w:rPr>
          <w:rFonts w:ascii="GHEA Grapalat" w:hAnsi="GHEA Grapalat"/>
          <w:sz w:val="20"/>
          <w:szCs w:val="20"/>
          <w:lang w:val="hy-AM"/>
        </w:rPr>
        <w:t xml:space="preserve">» </w:t>
      </w:r>
      <w:r w:rsidRPr="00672101">
        <w:rPr>
          <w:rFonts w:ascii="GHEA Grapalat" w:hAnsi="GHEA Grapalat" w:cs="GHEA Grapalat"/>
          <w:sz w:val="20"/>
          <w:szCs w:val="20"/>
          <w:lang w:val="pt-BR"/>
        </w:rPr>
        <w:t>ծածկագրով գնման ընթացակարգին:</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lastRenderedPageBreak/>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112DB8F8"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672101"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4114BEF7" w:rsidR="00672101" w:rsidRPr="00E37232" w:rsidRDefault="00672101" w:rsidP="00AF4DC9">
            <w:pPr>
              <w:rPr>
                <w:rFonts w:ascii="GHEA Grapalat" w:hAnsi="GHEA Grapalat" w:cs="Arial"/>
                <w:sz w:val="20"/>
                <w:szCs w:val="20"/>
                <w:lang w:val="hy-AM"/>
              </w:rPr>
            </w:pPr>
            <w:r w:rsidRPr="0081536F">
              <w:rPr>
                <w:rFonts w:ascii="GHEA Grapalat" w:hAnsi="GHEA Grapalat" w:cs="Sylfaen"/>
                <w:sz w:val="20"/>
                <w:szCs w:val="20"/>
                <w:lang w:val="hy-AM"/>
              </w:rPr>
              <w:t>9</w:t>
            </w:r>
            <w:r w:rsidRPr="0081536F">
              <w:rPr>
                <w:rFonts w:ascii="GHEA Grapalat" w:hAnsi="GHEA Grapalat" w:cs="Sylfaen"/>
                <w:sz w:val="20"/>
                <w:szCs w:val="20"/>
              </w:rPr>
              <w:t>. Շահառու</w:t>
            </w:r>
            <w:r w:rsidRPr="0081536F">
              <w:rPr>
                <w:rFonts w:ascii="GHEA Grapalat" w:hAnsi="GHEA Grapalat" w:cs="Sylfaen"/>
                <w:sz w:val="20"/>
                <w:szCs w:val="20"/>
                <w:lang w:val="hy-AM"/>
              </w:rPr>
              <w:t>ի  անվանումը</w:t>
            </w:r>
            <w:r w:rsidRPr="0081536F">
              <w:rPr>
                <w:rFonts w:ascii="GHEA Grapalat" w:hAnsi="GHEA Grapalat" w:cs="Sylfaen"/>
                <w:sz w:val="20"/>
                <w:szCs w:val="20"/>
              </w:rPr>
              <w:t>,</w:t>
            </w:r>
            <w:r w:rsidRPr="0081536F">
              <w:rPr>
                <w:rFonts w:ascii="GHEA Grapalat" w:hAnsi="GHEA Grapalat" w:cs="Sylfaen"/>
                <w:sz w:val="20"/>
                <w:szCs w:val="20"/>
                <w:lang w:val="hy-AM"/>
              </w:rPr>
              <w:t xml:space="preserve"> կամ անուն ազգանուն </w:t>
            </w:r>
            <w:r w:rsidRPr="0081536F">
              <w:rPr>
                <w:rFonts w:ascii="GHEA Grapalat" w:hAnsi="GHEA Grapalat" w:cs="Arial"/>
                <w:sz w:val="20"/>
                <w:szCs w:val="20"/>
              </w:rPr>
              <w:t>`</w:t>
            </w:r>
            <w:r>
              <w:rPr>
                <w:rFonts w:ascii="GHEA Grapalat" w:hAnsi="GHEA Grapalat" w:cs="Arial"/>
                <w:sz w:val="20"/>
                <w:szCs w:val="20"/>
                <w:lang w:val="hy-AM"/>
              </w:rPr>
              <w:t xml:space="preserve"> </w:t>
            </w:r>
            <w:r w:rsidRPr="003C6E7D">
              <w:rPr>
                <w:rFonts w:ascii="GHEA Grapalat" w:hAnsi="GHEA Grapalat" w:cs="Times Armenian"/>
                <w:iCs/>
                <w:sz w:val="20"/>
                <w:szCs w:val="20"/>
                <w:lang w:val="hy-AM"/>
              </w:rPr>
              <w:t xml:space="preserve"> </w:t>
            </w:r>
          </w:p>
        </w:tc>
      </w:tr>
      <w:tr w:rsidR="00672101"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1E2EA134" w:rsidR="00672101" w:rsidRPr="00064ADD" w:rsidRDefault="00672101" w:rsidP="00672101">
            <w:pPr>
              <w:rPr>
                <w:rFonts w:ascii="GHEA Grapalat" w:hAnsi="GHEA Grapalat" w:cs="Sylfaen"/>
                <w:sz w:val="20"/>
                <w:szCs w:val="20"/>
                <w:lang w:val="ru-RU"/>
              </w:rPr>
            </w:pPr>
            <w:r w:rsidRPr="0081536F">
              <w:rPr>
                <w:rFonts w:ascii="GHEA Grapalat" w:hAnsi="GHEA Grapalat" w:cs="Sylfaen"/>
                <w:sz w:val="20"/>
                <w:szCs w:val="20"/>
                <w:lang w:val="ru-RU"/>
              </w:rPr>
              <w:t xml:space="preserve">10. </w:t>
            </w:r>
            <w:r w:rsidRPr="0081536F">
              <w:rPr>
                <w:rFonts w:ascii="GHEA Grapalat" w:hAnsi="GHEA Grapalat" w:cs="Sylfaen"/>
                <w:sz w:val="20"/>
                <w:szCs w:val="20"/>
              </w:rPr>
              <w:t xml:space="preserve"> Շահառուի</w:t>
            </w:r>
            <w:r w:rsidRPr="0081536F">
              <w:rPr>
                <w:rFonts w:ascii="GHEA Grapalat" w:hAnsi="GHEA Grapalat" w:cs="Arial"/>
                <w:sz w:val="20"/>
                <w:szCs w:val="20"/>
              </w:rPr>
              <w:t xml:space="preserve"> </w:t>
            </w:r>
            <w:r w:rsidRPr="0081536F">
              <w:rPr>
                <w:rFonts w:ascii="GHEA Grapalat" w:hAnsi="GHEA Grapalat" w:cs="Sylfaen"/>
                <w:sz w:val="20"/>
                <w:szCs w:val="20"/>
              </w:rPr>
              <w:t xml:space="preserve"> ՀԾՀ</w:t>
            </w:r>
            <w:r w:rsidRPr="0081536F">
              <w:rPr>
                <w:rFonts w:ascii="GHEA Grapalat" w:hAnsi="GHEA Grapalat" w:cs="Sylfaen"/>
                <w:sz w:val="20"/>
                <w:szCs w:val="20"/>
                <w:lang w:val="ru-RU"/>
              </w:rPr>
              <w:t xml:space="preserve"> (</w:t>
            </w:r>
            <w:r w:rsidRPr="0081536F">
              <w:rPr>
                <w:rFonts w:ascii="GHEA Grapalat" w:hAnsi="GHEA Grapalat" w:cs="Sylfaen"/>
                <w:sz w:val="20"/>
                <w:szCs w:val="20"/>
                <w:lang w:val="hy-AM"/>
              </w:rPr>
              <w:t>չի լրացվում</w:t>
            </w:r>
            <w:r w:rsidRPr="0081536F">
              <w:rPr>
                <w:rFonts w:ascii="GHEA Grapalat" w:hAnsi="GHEA Grapalat" w:cs="Sylfaen"/>
                <w:sz w:val="20"/>
                <w:szCs w:val="20"/>
                <w:lang w:val="ru-RU"/>
              </w:rPr>
              <w:t>)</w:t>
            </w:r>
          </w:p>
        </w:tc>
      </w:tr>
      <w:tr w:rsidR="00672101"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53EEE6F1" w:rsidR="00672101" w:rsidRPr="00E37232" w:rsidRDefault="00672101" w:rsidP="00AF4DC9">
            <w:pPr>
              <w:rPr>
                <w:rFonts w:ascii="GHEA Grapalat" w:hAnsi="GHEA Grapalat" w:cs="Arial"/>
                <w:sz w:val="20"/>
                <w:szCs w:val="20"/>
                <w:lang w:val="hy-AM"/>
              </w:rPr>
            </w:pPr>
            <w:r w:rsidRPr="0081536F">
              <w:rPr>
                <w:rFonts w:ascii="GHEA Grapalat" w:hAnsi="GHEA Grapalat" w:cs="Sylfaen"/>
                <w:sz w:val="20"/>
                <w:szCs w:val="20"/>
                <w:lang w:val="hy-AM"/>
              </w:rPr>
              <w:t>11</w:t>
            </w:r>
            <w:r w:rsidRPr="0081536F">
              <w:rPr>
                <w:rFonts w:ascii="GHEA Grapalat" w:hAnsi="GHEA Grapalat" w:cs="Sylfaen"/>
                <w:sz w:val="20"/>
                <w:szCs w:val="20"/>
              </w:rPr>
              <w:t>. Շահառուի</w:t>
            </w:r>
            <w:r w:rsidRPr="0081536F">
              <w:rPr>
                <w:rFonts w:ascii="GHEA Grapalat" w:hAnsi="GHEA Grapalat" w:cs="Arial"/>
                <w:sz w:val="20"/>
                <w:szCs w:val="20"/>
              </w:rPr>
              <w:t xml:space="preserve"> </w:t>
            </w:r>
            <w:r w:rsidRPr="0081536F">
              <w:rPr>
                <w:rFonts w:ascii="GHEA Grapalat" w:hAnsi="GHEA Grapalat" w:cs="Sylfaen"/>
                <w:sz w:val="20"/>
                <w:szCs w:val="20"/>
              </w:rPr>
              <w:t>ՀՎՀՀ</w:t>
            </w:r>
            <w:r w:rsidRPr="0081536F">
              <w:rPr>
                <w:rFonts w:ascii="GHEA Grapalat" w:hAnsi="GHEA Grapalat" w:cs="Arial"/>
                <w:sz w:val="20"/>
                <w:szCs w:val="20"/>
              </w:rPr>
              <w:t>`</w:t>
            </w:r>
            <w:r>
              <w:rPr>
                <w:rFonts w:ascii="GHEA Grapalat" w:hAnsi="GHEA Grapalat" w:cs="Arial"/>
                <w:sz w:val="20"/>
                <w:szCs w:val="20"/>
                <w:lang w:val="hy-AM"/>
              </w:rPr>
              <w:t xml:space="preserve"> </w:t>
            </w:r>
            <w:r>
              <w:rPr>
                <w:rFonts w:ascii="Arial" w:hAnsi="Arial" w:cs="Arial"/>
                <w:color w:val="222222"/>
                <w:shd w:val="clear" w:color="auto" w:fill="FFFFFF"/>
              </w:rPr>
              <w:t xml:space="preserve"> </w:t>
            </w:r>
          </w:p>
        </w:tc>
      </w:tr>
      <w:tr w:rsidR="00672101"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0F1E83E5" w:rsidR="00672101" w:rsidRPr="00E37232" w:rsidRDefault="00672101" w:rsidP="00AF4DC9">
            <w:pPr>
              <w:rPr>
                <w:rFonts w:ascii="GHEA Grapalat" w:hAnsi="GHEA Grapalat" w:cs="Arial"/>
                <w:sz w:val="20"/>
                <w:szCs w:val="20"/>
                <w:lang w:val="hy-AM"/>
              </w:rPr>
            </w:pPr>
            <w:r w:rsidRPr="0081536F">
              <w:rPr>
                <w:rFonts w:ascii="GHEA Grapalat" w:hAnsi="GHEA Grapalat" w:cs="Sylfaen"/>
                <w:sz w:val="20"/>
                <w:szCs w:val="20"/>
              </w:rPr>
              <w:t>1</w:t>
            </w:r>
            <w:r w:rsidRPr="0081536F">
              <w:rPr>
                <w:rFonts w:ascii="GHEA Grapalat" w:hAnsi="GHEA Grapalat" w:cs="Sylfaen"/>
                <w:sz w:val="20"/>
                <w:szCs w:val="20"/>
                <w:lang w:val="hy-AM"/>
              </w:rPr>
              <w:t>2</w:t>
            </w:r>
            <w:r w:rsidRPr="0081536F">
              <w:rPr>
                <w:rFonts w:ascii="GHEA Grapalat" w:hAnsi="GHEA Grapalat" w:cs="Sylfaen"/>
                <w:sz w:val="20"/>
                <w:szCs w:val="20"/>
              </w:rPr>
              <w:t>.Շահառուի</w:t>
            </w:r>
            <w:r w:rsidRPr="0081536F">
              <w:rPr>
                <w:rFonts w:ascii="GHEA Grapalat" w:hAnsi="GHEA Grapalat" w:cs="Sylfaen"/>
                <w:sz w:val="20"/>
                <w:szCs w:val="20"/>
                <w:lang w:val="hy-AM"/>
              </w:rPr>
              <w:t>ն</w:t>
            </w:r>
            <w:r w:rsidRPr="0081536F">
              <w:rPr>
                <w:rFonts w:ascii="GHEA Grapalat" w:hAnsi="GHEA Grapalat" w:cs="Arial"/>
                <w:sz w:val="20"/>
                <w:szCs w:val="20"/>
              </w:rPr>
              <w:t xml:space="preserve"> </w:t>
            </w:r>
            <w:r w:rsidRPr="0081536F">
              <w:rPr>
                <w:rFonts w:ascii="GHEA Grapalat" w:hAnsi="GHEA Grapalat" w:cs="Sylfaen"/>
                <w:sz w:val="20"/>
                <w:szCs w:val="20"/>
                <w:lang w:val="hy-AM"/>
              </w:rPr>
              <w:t xml:space="preserve"> սպասարկող Ֆինանսական </w:t>
            </w:r>
            <w:r w:rsidRPr="00DB5FBF">
              <w:rPr>
                <w:rFonts w:ascii="GHEA Grapalat" w:hAnsi="GHEA Grapalat" w:cs="Sylfaen"/>
                <w:sz w:val="20"/>
                <w:szCs w:val="20"/>
                <w:lang w:val="hy-AM"/>
              </w:rPr>
              <w:t>կազմակերպություն</w:t>
            </w:r>
            <w:r w:rsidRPr="00DB5FBF">
              <w:rPr>
                <w:rFonts w:ascii="GHEA Grapalat" w:hAnsi="GHEA Grapalat" w:cs="Sylfaen"/>
                <w:sz w:val="20"/>
                <w:szCs w:val="20"/>
              </w:rPr>
              <w:t xml:space="preserve"> (բանկ)</w:t>
            </w:r>
            <w:r w:rsidRPr="00DB5FBF">
              <w:rPr>
                <w:rFonts w:ascii="GHEA Grapalat" w:hAnsi="GHEA Grapalat" w:cs="Arial"/>
                <w:sz w:val="20"/>
                <w:szCs w:val="20"/>
              </w:rPr>
              <w:t>`</w:t>
            </w:r>
            <w:r w:rsidRPr="00DB5FBF">
              <w:rPr>
                <w:rFonts w:ascii="GHEA Grapalat" w:hAnsi="GHEA Grapalat" w:cs="Arial"/>
                <w:sz w:val="20"/>
                <w:szCs w:val="20"/>
                <w:lang w:val="hy-AM"/>
              </w:rPr>
              <w:t xml:space="preserve"> </w:t>
            </w:r>
          </w:p>
        </w:tc>
      </w:tr>
      <w:tr w:rsidR="00672101"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20B6A197" w:rsidR="00672101" w:rsidRPr="00E37232" w:rsidRDefault="00672101" w:rsidP="00AF4DC9">
            <w:pPr>
              <w:rPr>
                <w:rFonts w:ascii="GHEA Grapalat" w:hAnsi="GHEA Grapalat" w:cs="Arial"/>
                <w:sz w:val="20"/>
                <w:szCs w:val="20"/>
                <w:lang w:val="hy-AM"/>
              </w:rPr>
            </w:pPr>
            <w:r w:rsidRPr="0081536F">
              <w:rPr>
                <w:rFonts w:ascii="GHEA Grapalat" w:hAnsi="GHEA Grapalat" w:cs="Sylfaen"/>
                <w:sz w:val="20"/>
                <w:szCs w:val="20"/>
              </w:rPr>
              <w:t>1</w:t>
            </w:r>
            <w:r w:rsidRPr="0081536F">
              <w:rPr>
                <w:rFonts w:ascii="GHEA Grapalat" w:hAnsi="GHEA Grapalat" w:cs="Sylfaen"/>
                <w:sz w:val="20"/>
                <w:szCs w:val="20"/>
                <w:lang w:val="hy-AM"/>
              </w:rPr>
              <w:t>3</w:t>
            </w:r>
            <w:r w:rsidRPr="0081536F">
              <w:rPr>
                <w:rFonts w:ascii="GHEA Grapalat" w:hAnsi="GHEA Grapalat" w:cs="Sylfaen"/>
                <w:sz w:val="20"/>
                <w:szCs w:val="20"/>
              </w:rPr>
              <w:t>.Շահառուի</w:t>
            </w:r>
            <w:r w:rsidRPr="0081536F">
              <w:rPr>
                <w:rFonts w:ascii="GHEA Grapalat" w:hAnsi="GHEA Grapalat" w:cs="Arial"/>
                <w:sz w:val="20"/>
                <w:szCs w:val="20"/>
              </w:rPr>
              <w:t xml:space="preserve"> </w:t>
            </w:r>
            <w:r w:rsidRPr="0081536F">
              <w:rPr>
                <w:rFonts w:ascii="GHEA Grapalat" w:hAnsi="GHEA Grapalat" w:cs="Sylfaen"/>
                <w:sz w:val="20"/>
                <w:szCs w:val="20"/>
              </w:rPr>
              <w:t>հաշվի</w:t>
            </w:r>
            <w:r w:rsidRPr="0081536F">
              <w:rPr>
                <w:rFonts w:ascii="GHEA Grapalat" w:hAnsi="GHEA Grapalat" w:cs="Arial"/>
                <w:sz w:val="20"/>
                <w:szCs w:val="20"/>
              </w:rPr>
              <w:t xml:space="preserve"> </w:t>
            </w:r>
            <w:r w:rsidRPr="0081536F">
              <w:rPr>
                <w:rFonts w:ascii="GHEA Grapalat" w:hAnsi="GHEA Grapalat" w:cs="Sylfaen"/>
                <w:sz w:val="20"/>
                <w:szCs w:val="20"/>
              </w:rPr>
              <w:t>համարը</w:t>
            </w:r>
            <w:r w:rsidRPr="0081536F">
              <w:rPr>
                <w:rFonts w:ascii="GHEA Grapalat" w:hAnsi="GHEA Grapalat" w:cs="Arial"/>
                <w:sz w:val="20"/>
                <w:szCs w:val="20"/>
              </w:rPr>
              <w:t xml:space="preserve"> (</w:t>
            </w:r>
            <w:r w:rsidRPr="0081536F">
              <w:rPr>
                <w:rFonts w:ascii="GHEA Grapalat" w:hAnsi="GHEA Grapalat" w:cs="Sylfaen"/>
                <w:sz w:val="20"/>
                <w:szCs w:val="20"/>
              </w:rPr>
              <w:t>հշ</w:t>
            </w:r>
            <w:r w:rsidRPr="0081536F">
              <w:rPr>
                <w:rFonts w:ascii="GHEA Grapalat" w:hAnsi="GHEA Grapalat" w:cs="Arial"/>
                <w:sz w:val="20"/>
                <w:szCs w:val="20"/>
              </w:rPr>
              <w:t>.N)</w:t>
            </w:r>
            <w:r>
              <w:rPr>
                <w:rFonts w:ascii="GHEA Grapalat" w:hAnsi="GHEA Grapalat" w:cs="Arial"/>
                <w:sz w:val="20"/>
                <w:szCs w:val="20"/>
                <w:lang w:val="hy-AM"/>
              </w:rPr>
              <w:t xml:space="preserve"> </w:t>
            </w:r>
            <w:r>
              <w:rPr>
                <w:rFonts w:ascii="Arial" w:hAnsi="Arial" w:cs="Arial"/>
                <w:color w:val="222222"/>
                <w:shd w:val="clear" w:color="auto" w:fill="FFFFFF"/>
              </w:rPr>
              <w:t xml:space="preserve"> </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BF7B25"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BF7B25"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BF7B25"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BF7B25"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BF7B25"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a3"/>
        <w:jc w:val="right"/>
        <w:rPr>
          <w:rFonts w:ascii="GHEA Grapalat" w:hAnsi="GHEA Grapalat" w:cs="Sylfaen"/>
          <w:i w:val="0"/>
          <w:lang w:val="en-US"/>
        </w:rPr>
      </w:pPr>
    </w:p>
    <w:p w14:paraId="45245A70" w14:textId="77777777" w:rsidR="00631658" w:rsidRPr="00064ADD" w:rsidRDefault="00631658" w:rsidP="00631658">
      <w:pPr>
        <w:pStyle w:val="a3"/>
        <w:jc w:val="right"/>
        <w:rPr>
          <w:rFonts w:ascii="GHEA Grapalat" w:hAnsi="GHEA Grapalat" w:cs="Sylfaen"/>
          <w:i w:val="0"/>
          <w:lang w:val="en-US"/>
        </w:rPr>
      </w:pPr>
    </w:p>
    <w:p w14:paraId="1EAE471E" w14:textId="77777777" w:rsidR="00631658" w:rsidRPr="00064ADD" w:rsidRDefault="00631658" w:rsidP="00631658">
      <w:pPr>
        <w:pStyle w:val="a3"/>
        <w:jc w:val="right"/>
        <w:rPr>
          <w:rFonts w:ascii="GHEA Grapalat" w:hAnsi="GHEA Grapalat" w:cs="Sylfaen"/>
          <w:i w:val="0"/>
          <w:lang w:val="en-US"/>
        </w:rPr>
      </w:pPr>
    </w:p>
    <w:p w14:paraId="1EEB07DE" w14:textId="77777777" w:rsidR="00631658" w:rsidRPr="00064ADD" w:rsidRDefault="00631658" w:rsidP="00631658">
      <w:pPr>
        <w:pStyle w:val="a3"/>
        <w:jc w:val="right"/>
        <w:rPr>
          <w:rFonts w:ascii="GHEA Grapalat" w:hAnsi="GHEA Grapalat" w:cs="Sylfaen"/>
          <w:i w:val="0"/>
          <w:lang w:val="en-US"/>
        </w:rPr>
      </w:pPr>
    </w:p>
    <w:p w14:paraId="39998B71" w14:textId="77777777" w:rsidR="00631658" w:rsidRPr="00064ADD" w:rsidRDefault="00631658" w:rsidP="00631658">
      <w:pPr>
        <w:pStyle w:val="a3"/>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661491BB" w14:textId="77777777" w:rsidR="00091EBC" w:rsidRPr="00064ADD" w:rsidRDefault="00631658" w:rsidP="00091EBC">
      <w:pPr>
        <w:pStyle w:val="31"/>
        <w:spacing w:line="240" w:lineRule="auto"/>
        <w:jc w:val="right"/>
        <w:rPr>
          <w:rFonts w:ascii="GHEA Grapalat" w:hAnsi="GHEA Grapalat" w:cs="Arial"/>
          <w:b/>
          <w:lang w:val="hy-AM"/>
        </w:rPr>
      </w:pPr>
      <w:r w:rsidRPr="00064ADD">
        <w:rPr>
          <w:rFonts w:ascii="GHEA Grapalat" w:hAnsi="GHEA Grapalat"/>
          <w:b/>
          <w:lang w:val="hy-AM"/>
        </w:rPr>
        <w:br w:type="page"/>
      </w:r>
      <w:r w:rsidR="00091EBC" w:rsidRPr="00064ADD">
        <w:rPr>
          <w:rFonts w:ascii="GHEA Grapalat" w:hAnsi="GHEA Grapalat" w:cs="Sylfaen"/>
          <w:b/>
          <w:lang w:val="hy-AM"/>
        </w:rPr>
        <w:lastRenderedPageBreak/>
        <w:t>Հավելված</w:t>
      </w:r>
      <w:r w:rsidR="00091EBC" w:rsidRPr="00064ADD">
        <w:rPr>
          <w:rFonts w:ascii="GHEA Grapalat" w:hAnsi="GHEA Grapalat" w:cs="Arial"/>
          <w:b/>
          <w:lang w:val="hy-AM"/>
        </w:rPr>
        <w:t xml:space="preserve"> </w:t>
      </w:r>
      <w:r w:rsidR="00BF7D70" w:rsidRPr="00064ADD">
        <w:rPr>
          <w:rFonts w:ascii="GHEA Grapalat" w:hAnsi="GHEA Grapalat" w:cs="Arial"/>
          <w:b/>
          <w:lang w:val="hy-AM"/>
        </w:rPr>
        <w:t>5</w:t>
      </w:r>
    </w:p>
    <w:p w14:paraId="3E279DC8" w14:textId="01709003" w:rsidR="00091EBC" w:rsidRPr="00B9559C" w:rsidRDefault="00451107" w:rsidP="00091EBC">
      <w:pPr>
        <w:pStyle w:val="31"/>
        <w:spacing w:line="240" w:lineRule="auto"/>
        <w:jc w:val="right"/>
        <w:rPr>
          <w:rFonts w:ascii="GHEA Grapalat" w:hAnsi="GHEA Grapalat" w:cs="Arial"/>
          <w:b/>
          <w:bCs/>
          <w:lang w:val="hy-AM"/>
        </w:rPr>
      </w:pPr>
      <w:r w:rsidRPr="00B9559C">
        <w:rPr>
          <w:rFonts w:ascii="GHEA Grapalat" w:hAnsi="GHEA Grapalat"/>
          <w:b/>
          <w:bCs/>
          <w:lang w:val="af-ZA"/>
        </w:rPr>
        <w:t>«</w:t>
      </w:r>
      <w:r w:rsidR="00BF7B25">
        <w:rPr>
          <w:rFonts w:ascii="GHEA Grapalat" w:hAnsi="GHEA Grapalat"/>
          <w:b/>
          <w:bCs/>
          <w:lang w:val="af-ZA"/>
        </w:rPr>
        <w:t>ԱՄՓՀ-ԲՄԾՁԲ-04/24</w:t>
      </w:r>
      <w:r w:rsidRPr="00B9559C">
        <w:rPr>
          <w:rFonts w:ascii="GHEA Grapalat" w:hAnsi="GHEA Grapalat"/>
          <w:b/>
          <w:bCs/>
          <w:lang w:val="hy-AM"/>
        </w:rPr>
        <w:t xml:space="preserve">» </w:t>
      </w:r>
      <w:r w:rsidR="00091EBC" w:rsidRPr="00B9559C">
        <w:rPr>
          <w:rFonts w:ascii="GHEA Grapalat" w:hAnsi="GHEA Grapalat" w:cs="Sylfaen"/>
          <w:b/>
          <w:bCs/>
          <w:lang w:val="hy-AM"/>
        </w:rPr>
        <w:t>ծածկագրով</w:t>
      </w:r>
    </w:p>
    <w:p w14:paraId="10DCDC3F" w14:textId="1EE24088" w:rsidR="00091EBC" w:rsidRPr="00B9559C" w:rsidRDefault="00F82D81" w:rsidP="00091EBC">
      <w:pPr>
        <w:pStyle w:val="31"/>
        <w:spacing w:line="240" w:lineRule="auto"/>
        <w:jc w:val="right"/>
        <w:rPr>
          <w:rFonts w:ascii="GHEA Grapalat" w:hAnsi="GHEA Grapalat" w:cs="Sylfaen"/>
          <w:b/>
          <w:bCs/>
          <w:lang w:val="hy-AM"/>
        </w:rPr>
      </w:pPr>
      <w:r>
        <w:rPr>
          <w:rFonts w:ascii="GHEA Grapalat" w:hAnsi="GHEA Grapalat" w:cs="Sylfaen"/>
          <w:b/>
          <w:bCs/>
          <w:lang w:val="hy-AM"/>
        </w:rPr>
        <w:t>ԲԱՑ ՄՐՑՈՒՅԹԻ</w:t>
      </w:r>
      <w:r w:rsidR="003117AD" w:rsidRPr="00B9559C">
        <w:rPr>
          <w:rFonts w:ascii="GHEA Grapalat" w:hAnsi="GHEA Grapalat" w:cs="Sylfaen"/>
          <w:b/>
          <w:bCs/>
          <w:lang w:val="hy-AM"/>
        </w:rPr>
        <w:t xml:space="preserve"> </w:t>
      </w:r>
      <w:r w:rsidR="00091EBC" w:rsidRPr="00B9559C">
        <w:rPr>
          <w:rFonts w:ascii="GHEA Grapalat" w:hAnsi="GHEA Grapalat" w:cs="Arial"/>
          <w:b/>
          <w:bCs/>
          <w:lang w:val="hy-AM"/>
        </w:rPr>
        <w:t xml:space="preserve"> </w:t>
      </w:r>
      <w:r w:rsidR="00091EBC" w:rsidRPr="00B9559C">
        <w:rPr>
          <w:rFonts w:ascii="GHEA Grapalat" w:hAnsi="GHEA Grapalat" w:cs="Sylfaen"/>
          <w:b/>
          <w:bCs/>
          <w:lang w:val="hy-AM"/>
        </w:rPr>
        <w:t>հրավերի</w:t>
      </w:r>
    </w:p>
    <w:p w14:paraId="03FA2785" w14:textId="77777777" w:rsidR="00091EBC" w:rsidRPr="00064ADD" w:rsidRDefault="00091EBC" w:rsidP="00091EBC">
      <w:pPr>
        <w:pStyle w:val="31"/>
        <w:spacing w:line="240" w:lineRule="auto"/>
        <w:jc w:val="right"/>
        <w:rPr>
          <w:rFonts w:ascii="GHEA Grapalat" w:hAnsi="GHEA Grapalat" w:cs="Sylfaen"/>
          <w:b/>
          <w:lang w:val="hy-AM"/>
        </w:rPr>
      </w:pPr>
    </w:p>
    <w:p w14:paraId="2ECAC97F" w14:textId="77777777" w:rsidR="00091EBC" w:rsidRPr="00064ADD"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34A0DF1C"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1A9C0413" w14:textId="77777777" w:rsidR="00091EBC" w:rsidRPr="00064ADD" w:rsidRDefault="00091EBC" w:rsidP="00091EBC">
      <w:pPr>
        <w:pStyle w:val="af4"/>
        <w:shd w:val="clear" w:color="auto" w:fill="FFFFFF"/>
        <w:spacing w:before="0" w:beforeAutospacing="0" w:after="0" w:afterAutospacing="0"/>
        <w:ind w:firstLine="375"/>
        <w:rPr>
          <w:rStyle w:val="af5"/>
          <w:lang w:val="hy-AM"/>
        </w:rPr>
      </w:pPr>
    </w:p>
    <w:p w14:paraId="68E72121" w14:textId="230B43C7" w:rsidR="00091EBC" w:rsidRPr="00064ADD" w:rsidRDefault="00091EBC" w:rsidP="00980D6D">
      <w:pPr>
        <w:pStyle w:val="af4"/>
        <w:shd w:val="clear" w:color="auto" w:fill="FFFFFF"/>
        <w:spacing w:before="0" w:beforeAutospacing="0" w:after="0" w:afterAutospacing="0"/>
        <w:ind w:firstLine="375"/>
        <w:rPr>
          <w:rFonts w:ascii="GHEA Grapalat" w:hAnsi="GHEA Grapalat" w:cs="Sylfaen"/>
          <w:vertAlign w:val="superscript"/>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00672101">
        <w:rPr>
          <w:rFonts w:ascii="GHEA Grapalat" w:hAnsi="GHEA Grapalat" w:cs="Times Armenian"/>
          <w:iCs/>
          <w:sz w:val="20"/>
          <w:szCs w:val="20"/>
          <w:lang w:val="hy-AM"/>
        </w:rPr>
        <w:t>Փարաքար</w:t>
      </w:r>
      <w:r w:rsidR="00BA2FE7">
        <w:rPr>
          <w:rFonts w:ascii="GHEA Grapalat" w:hAnsi="GHEA Grapalat" w:cs="Times Armenian"/>
          <w:iCs/>
          <w:sz w:val="20"/>
          <w:szCs w:val="20"/>
          <w:lang w:val="hy-AM"/>
        </w:rPr>
        <w:t>ի</w:t>
      </w:r>
      <w:r w:rsidR="00672101" w:rsidRPr="003C6E7D">
        <w:rPr>
          <w:rFonts w:ascii="GHEA Grapalat" w:hAnsi="GHEA Grapalat" w:cs="Times Armenian"/>
          <w:iCs/>
          <w:sz w:val="20"/>
          <w:szCs w:val="20"/>
          <w:lang w:val="hy-AM"/>
        </w:rPr>
        <w:t xml:space="preserve"> համայնք</w:t>
      </w:r>
      <w:r w:rsidR="00BA2FE7">
        <w:rPr>
          <w:rFonts w:ascii="GHEA Grapalat" w:hAnsi="GHEA Grapalat" w:cs="Times Armenian"/>
          <w:iCs/>
          <w:sz w:val="20"/>
          <w:szCs w:val="20"/>
          <w:lang w:val="hy-AM"/>
        </w:rPr>
        <w:t>ապետարանի</w:t>
      </w:r>
      <w:r w:rsidR="00980D6D" w:rsidRPr="00064ADD">
        <w:rPr>
          <w:rStyle w:val="af5"/>
          <w:rFonts w:ascii="GHEA Grapalat" w:hAnsi="GHEA Grapalat"/>
          <w:b w:val="0"/>
          <w:bCs w:val="0"/>
          <w:sz w:val="20"/>
          <w:szCs w:val="20"/>
          <w:lang w:val="hy-AM"/>
        </w:rPr>
        <w:t xml:space="preserve"> </w:t>
      </w:r>
      <w:r w:rsidRPr="00064ADD">
        <w:rPr>
          <w:rStyle w:val="af5"/>
          <w:rFonts w:ascii="GHEA Grapalat" w:hAnsi="GHEA Grapalat"/>
          <w:b w:val="0"/>
          <w:bCs w:val="0"/>
          <w:sz w:val="20"/>
          <w:szCs w:val="20"/>
          <w:lang w:val="hy-AM"/>
        </w:rPr>
        <w:t xml:space="preserve">(այսուհետ՝ բենեֆիցիար) և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05EED126" w14:textId="77777777" w:rsidR="00091EBC" w:rsidRPr="00064ADD"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կնքվելիք N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պայմանագրից բխող պրինցիպալի </w:t>
      </w:r>
    </w:p>
    <w:p w14:paraId="35DA5055"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1348A932" w14:textId="77777777" w:rsidR="00091EBC" w:rsidRPr="00064ADD"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af5"/>
          <w:rFonts w:ascii="GHEA Grapalat" w:hAnsi="GHEA Grapalat"/>
          <w:b w:val="0"/>
          <w:bCs w:val="0"/>
          <w:sz w:val="20"/>
          <w:szCs w:val="20"/>
          <w:lang w:val="hy-AM"/>
        </w:rPr>
        <w:t>ում</w:t>
      </w:r>
      <w:r w:rsidRPr="00064ADD">
        <w:rPr>
          <w:rStyle w:val="af5"/>
          <w:rFonts w:ascii="GHEA Grapalat" w:hAnsi="GHEA Grapalat"/>
          <w:b w:val="0"/>
          <w:bCs w:val="0"/>
          <w:sz w:val="20"/>
          <w:szCs w:val="20"/>
          <w:lang w:val="hy-AM"/>
        </w:rPr>
        <w:t xml:space="preserve">: </w:t>
      </w:r>
    </w:p>
    <w:p w14:paraId="658F8E3F" w14:textId="77777777" w:rsidR="00091EBC" w:rsidRPr="00064ADD"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4F50F1BC"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6F5693E2" w14:textId="777777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67743617" w14:textId="77777777" w:rsidR="00091EBC" w:rsidRPr="00064ADD"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704C0D42" w14:textId="777777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(այսուհետ՝ երաշխիքի գումար)՝ պահանջն ստանալուց </w:t>
      </w:r>
      <w:r w:rsidR="00C76AAC" w:rsidRPr="00064ADD">
        <w:rPr>
          <w:rStyle w:val="af5"/>
          <w:rFonts w:ascii="GHEA Grapalat" w:hAnsi="GHEA Grapalat"/>
          <w:b w:val="0"/>
          <w:bCs w:val="0"/>
          <w:sz w:val="20"/>
          <w:szCs w:val="20"/>
          <w:lang w:val="hy-AM"/>
        </w:rPr>
        <w:t>հինգ</w:t>
      </w:r>
      <w:r w:rsidRPr="00064ADD">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հաշվեհամարին փոխանցման միջոցով:</w:t>
      </w:r>
    </w:p>
    <w:p w14:paraId="30A59550" w14:textId="777777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p>
    <w:p w14:paraId="5B5DED1C"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D5E3D37"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77777777" w:rsidR="00661F39" w:rsidRPr="00064ADD" w:rsidRDefault="0024041A" w:rsidP="00661F3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55276DEA" w14:textId="77777777" w:rsidR="00661F39" w:rsidRPr="00064ADD" w:rsidRDefault="00661F39" w:rsidP="00661F39">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64B07E26" w14:textId="77777777" w:rsidR="00661F39" w:rsidRPr="00064ADD" w:rsidRDefault="00661F39" w:rsidP="00661F39">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61E47755" w14:textId="77777777" w:rsidR="00661F39" w:rsidRPr="00064ADD" w:rsidRDefault="00661F39" w:rsidP="00661F39">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14C2D791" w14:textId="77777777" w:rsidR="00091EBC" w:rsidRPr="00064ADD" w:rsidRDefault="00091EBC" w:rsidP="00493D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064ADD"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14:paraId="215C51D1" w14:textId="77777777" w:rsidR="00DC3470" w:rsidRPr="00064ADD"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14:paraId="6DBB8402" w14:textId="77777777" w:rsidR="00DC3470" w:rsidRPr="00064ADD"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p>
    <w:p w14:paraId="4DC42CB3" w14:textId="77777777" w:rsidR="00DC3470" w:rsidRPr="00064ADD"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064ADD">
          <w:rPr>
            <w:rStyle w:val="a9"/>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79F39F1F"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064ADD" w:rsidRDefault="00764040"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4DB04364"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E163D93"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6451FF9" w14:textId="77777777" w:rsidR="00091EBC" w:rsidRPr="00064ADD" w:rsidRDefault="00764040"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210E686"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D689AA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1015814"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B9CAA38"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43AED9A" w14:textId="77777777" w:rsidR="00091EBC" w:rsidRPr="00064ADD"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53BA0852" w14:textId="77777777" w:rsidR="00091EBC" w:rsidRPr="00064ADD" w:rsidRDefault="00091EBC" w:rsidP="00091EBC">
      <w:pPr>
        <w:pStyle w:val="31"/>
        <w:spacing w:line="240" w:lineRule="auto"/>
        <w:jc w:val="center"/>
        <w:rPr>
          <w:rFonts w:ascii="GHEA Grapalat" w:hAnsi="GHEA Grapalat" w:cs="Arial"/>
          <w:b/>
          <w:lang w:val="hy-AM"/>
        </w:rPr>
      </w:pPr>
    </w:p>
    <w:p w14:paraId="22DE0C0B" w14:textId="77777777" w:rsidR="00091EBC" w:rsidRPr="00064ADD" w:rsidRDefault="00091EBC" w:rsidP="00091EBC">
      <w:pPr>
        <w:pStyle w:val="31"/>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5565419E" w14:textId="77777777" w:rsidR="00631658" w:rsidRPr="00B9559C" w:rsidRDefault="00631658" w:rsidP="00631658">
      <w:pPr>
        <w:pStyle w:val="31"/>
        <w:spacing w:line="240" w:lineRule="auto"/>
        <w:jc w:val="right"/>
        <w:rPr>
          <w:rFonts w:ascii="GHEA Grapalat" w:hAnsi="GHEA Grapalat" w:cs="Sylfaen"/>
          <w:bCs/>
          <w:lang w:val="hy-AM"/>
        </w:rPr>
      </w:pPr>
      <w:r w:rsidRPr="00B9559C">
        <w:rPr>
          <w:rFonts w:ascii="GHEA Grapalat" w:hAnsi="GHEA Grapalat" w:cs="Sylfaen"/>
          <w:bCs/>
          <w:lang w:val="hy-AM"/>
        </w:rPr>
        <w:t>Հավելված 5.1</w:t>
      </w:r>
    </w:p>
    <w:p w14:paraId="28932BCF" w14:textId="0B336D66" w:rsidR="00631658" w:rsidRPr="00B9559C" w:rsidRDefault="00451107" w:rsidP="00631658">
      <w:pPr>
        <w:pStyle w:val="31"/>
        <w:spacing w:line="240" w:lineRule="auto"/>
        <w:jc w:val="right"/>
        <w:rPr>
          <w:rFonts w:ascii="GHEA Grapalat" w:hAnsi="GHEA Grapalat" w:cs="Sylfaen"/>
          <w:bCs/>
          <w:lang w:val="hy-AM"/>
        </w:rPr>
      </w:pPr>
      <w:r w:rsidRPr="00B9559C">
        <w:rPr>
          <w:rFonts w:ascii="GHEA Grapalat" w:hAnsi="GHEA Grapalat"/>
          <w:bCs/>
          <w:lang w:val="af-ZA"/>
        </w:rPr>
        <w:t>«</w:t>
      </w:r>
      <w:r w:rsidR="00BF7B25">
        <w:rPr>
          <w:rFonts w:ascii="GHEA Grapalat" w:hAnsi="GHEA Grapalat"/>
          <w:bCs/>
          <w:lang w:val="af-ZA"/>
        </w:rPr>
        <w:t>ԱՄՓՀ-ԲՄԾՁԲ-04/24</w:t>
      </w:r>
      <w:r w:rsidRPr="00B9559C">
        <w:rPr>
          <w:rFonts w:ascii="GHEA Grapalat" w:hAnsi="GHEA Grapalat"/>
          <w:bCs/>
          <w:lang w:val="hy-AM"/>
        </w:rPr>
        <w:t xml:space="preserve">» </w:t>
      </w:r>
      <w:r w:rsidR="00631658" w:rsidRPr="00B9559C">
        <w:rPr>
          <w:rFonts w:ascii="GHEA Grapalat" w:hAnsi="GHEA Grapalat" w:cs="Sylfaen"/>
          <w:bCs/>
          <w:lang w:val="hy-AM"/>
        </w:rPr>
        <w:t>ծածկագրով</w:t>
      </w:r>
    </w:p>
    <w:p w14:paraId="31045CC5" w14:textId="6A0EDCC0" w:rsidR="00631658" w:rsidRPr="00B9559C" w:rsidRDefault="00F82D81" w:rsidP="00631658">
      <w:pPr>
        <w:pStyle w:val="31"/>
        <w:spacing w:line="240" w:lineRule="auto"/>
        <w:jc w:val="right"/>
        <w:rPr>
          <w:rFonts w:ascii="GHEA Grapalat" w:hAnsi="GHEA Grapalat" w:cs="Sylfaen"/>
          <w:bCs/>
          <w:lang w:val="hy-AM"/>
        </w:rPr>
      </w:pPr>
      <w:r>
        <w:rPr>
          <w:rFonts w:ascii="GHEA Grapalat" w:hAnsi="GHEA Grapalat" w:cs="Sylfaen"/>
          <w:bCs/>
          <w:lang w:val="hy-AM"/>
        </w:rPr>
        <w:t>ԲԱՑ ՄՐՑՈՒՅԹԻ</w:t>
      </w:r>
      <w:r w:rsidR="003117AD" w:rsidRPr="00B9559C">
        <w:rPr>
          <w:rFonts w:ascii="GHEA Grapalat" w:hAnsi="GHEA Grapalat" w:cs="Sylfaen"/>
          <w:bCs/>
          <w:lang w:val="hy-AM"/>
        </w:rPr>
        <w:t xml:space="preserve"> </w:t>
      </w:r>
      <w:r w:rsidR="00631658" w:rsidRPr="00B9559C">
        <w:rPr>
          <w:rFonts w:ascii="GHEA Grapalat" w:hAnsi="GHEA Grapalat" w:cs="Sylfaen"/>
          <w:bCs/>
          <w:lang w:val="hy-AM"/>
        </w:rPr>
        <w:t xml:space="preserve"> հրավերի</w:t>
      </w:r>
    </w:p>
    <w:p w14:paraId="266E6F51" w14:textId="77777777" w:rsidR="008D288D"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14:paraId="0F67D0BB" w14:textId="75B12FE5"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50DFC8F"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008D288D">
        <w:rPr>
          <w:rFonts w:ascii="GHEA Grapalat" w:hAnsi="GHEA Grapalat" w:cs="GHEA Grapalat"/>
          <w:sz w:val="20"/>
          <w:szCs w:val="20"/>
          <w:lang w:val="hy-AM"/>
        </w:rPr>
        <w:t xml:space="preserve">           </w:t>
      </w:r>
      <w:r w:rsidRPr="00064ADD">
        <w:rPr>
          <w:rFonts w:ascii="GHEA Grapalat" w:hAnsi="GHEA Grapalat" w:cs="GHEA Grapalat"/>
          <w:sz w:val="20"/>
          <w:szCs w:val="20"/>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B6176A">
        <w:rPr>
          <w:rFonts w:ascii="GHEA Grapalat" w:hAnsi="GHEA Grapalat" w:cs="GHEA Grapalat"/>
          <w:sz w:val="20"/>
          <w:szCs w:val="20"/>
          <w:lang w:val="hy-AM"/>
        </w:rPr>
        <w:t xml:space="preserve"> 2024</w:t>
      </w:r>
      <w:r w:rsidR="008D288D">
        <w:rPr>
          <w:rFonts w:ascii="GHEA Grapalat" w:hAnsi="GHEA Grapalat" w:cs="GHEA Grapalat"/>
          <w:sz w:val="20"/>
          <w:szCs w:val="20"/>
          <w:lang w:val="hy-AM"/>
        </w:rPr>
        <w:t>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1A25B1EF" w14:textId="33D7B9B2" w:rsidR="00631658" w:rsidRPr="00064ADD" w:rsidRDefault="008D288D" w:rsidP="00672101">
      <w:pPr>
        <w:jc w:val="both"/>
        <w:rPr>
          <w:rFonts w:ascii="GHEA Grapalat" w:hAnsi="GHEA Grapalat" w:cs="GHEA Grapalat"/>
          <w:sz w:val="20"/>
          <w:szCs w:val="20"/>
          <w:lang w:val="pt-BR"/>
        </w:rPr>
      </w:pPr>
      <w:r>
        <w:rPr>
          <w:rFonts w:ascii="GHEA Grapalat" w:hAnsi="GHEA Grapalat" w:cs="GHEA Grapalat"/>
          <w:sz w:val="20"/>
          <w:szCs w:val="20"/>
          <w:lang w:val="hy-AM"/>
        </w:rPr>
        <w:t xml:space="preserve">     </w:t>
      </w:r>
      <w:r w:rsidR="00631658" w:rsidRPr="00064ADD">
        <w:rPr>
          <w:rFonts w:ascii="GHEA Grapalat" w:hAnsi="GHEA Grapalat" w:cs="GHEA Grapalat"/>
          <w:sz w:val="20"/>
          <w:szCs w:val="20"/>
          <w:lang w:val="pt-BR"/>
        </w:rPr>
        <w:t xml:space="preserve">1.1 Ընկերությունը մասնակցում է </w:t>
      </w:r>
      <w:r w:rsidR="00672101">
        <w:rPr>
          <w:rFonts w:ascii="GHEA Grapalat" w:hAnsi="GHEA Grapalat" w:cs="Times Armenian"/>
          <w:iCs/>
          <w:sz w:val="20"/>
          <w:szCs w:val="20"/>
          <w:lang w:val="hy-AM"/>
        </w:rPr>
        <w:t>Փարաքար</w:t>
      </w:r>
      <w:r w:rsidR="00AF4DC9">
        <w:rPr>
          <w:rFonts w:ascii="GHEA Grapalat" w:hAnsi="GHEA Grapalat" w:cs="Times Armenian"/>
          <w:iCs/>
          <w:sz w:val="20"/>
          <w:szCs w:val="20"/>
          <w:lang w:val="hy-AM"/>
        </w:rPr>
        <w:t>ի</w:t>
      </w:r>
      <w:r w:rsidR="00672101" w:rsidRPr="003C6E7D">
        <w:rPr>
          <w:rFonts w:ascii="GHEA Grapalat" w:hAnsi="GHEA Grapalat" w:cs="Times Armenian"/>
          <w:iCs/>
          <w:sz w:val="20"/>
          <w:szCs w:val="20"/>
          <w:lang w:val="hy-AM"/>
        </w:rPr>
        <w:t xml:space="preserve"> համայնք</w:t>
      </w:r>
      <w:r w:rsidR="00AF4DC9">
        <w:rPr>
          <w:rFonts w:ascii="GHEA Grapalat" w:hAnsi="GHEA Grapalat" w:cs="Times Armenian"/>
          <w:iCs/>
          <w:sz w:val="20"/>
          <w:szCs w:val="20"/>
          <w:lang w:val="hy-AM"/>
        </w:rPr>
        <w:t xml:space="preserve">ապետարանի </w:t>
      </w:r>
      <w:r w:rsidR="00427F2B" w:rsidRPr="00E6597C">
        <w:rPr>
          <w:rFonts w:ascii="GHEA Grapalat" w:hAnsi="GHEA Grapalat" w:cs="Sylfaen"/>
          <w:sz w:val="20"/>
          <w:szCs w:val="20"/>
          <w:lang w:val="es-ES"/>
        </w:rPr>
        <w:t xml:space="preserve"> </w:t>
      </w:r>
      <w:r w:rsidRPr="00064ADD">
        <w:rPr>
          <w:rFonts w:ascii="GHEA Grapalat" w:hAnsi="GHEA Grapalat" w:cs="GHEA Grapalat"/>
          <w:sz w:val="20"/>
          <w:szCs w:val="20"/>
          <w:lang w:val="pt-BR"/>
        </w:rPr>
        <w:t xml:space="preserve">(այսուհետ` Պատվիրատու) կողմից կազմակերպված` </w:t>
      </w:r>
      <w:r w:rsidR="00684F74" w:rsidRPr="00DF4927">
        <w:rPr>
          <w:rFonts w:ascii="GHEA Grapalat" w:hAnsi="GHEA Grapalat"/>
          <w:sz w:val="20"/>
          <w:szCs w:val="20"/>
          <w:lang w:val="af-ZA"/>
        </w:rPr>
        <w:t>«</w:t>
      </w:r>
      <w:r w:rsidR="00BF7B25">
        <w:rPr>
          <w:rFonts w:ascii="GHEA Grapalat" w:hAnsi="GHEA Grapalat"/>
          <w:sz w:val="20"/>
          <w:szCs w:val="20"/>
          <w:lang w:val="af-ZA"/>
        </w:rPr>
        <w:t>ԱՄՓՀ-ԲՄԾՁԲ-04/24</w:t>
      </w:r>
      <w:r w:rsidR="00684F74">
        <w:rPr>
          <w:rFonts w:ascii="GHEA Grapalat" w:hAnsi="GHEA Grapalat"/>
          <w:sz w:val="20"/>
          <w:szCs w:val="20"/>
          <w:lang w:val="hy-AM"/>
        </w:rPr>
        <w:t xml:space="preserve">» </w:t>
      </w:r>
      <w:r w:rsidR="00631658" w:rsidRPr="00064ADD">
        <w:rPr>
          <w:rFonts w:ascii="GHEA Grapalat" w:hAnsi="GHEA Grapalat" w:cs="GHEA Grapalat"/>
          <w:sz w:val="20"/>
          <w:szCs w:val="20"/>
          <w:lang w:val="pt-BR"/>
        </w:rPr>
        <w:t>ծածկագրով գնման ընթացակարգին:</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064ADD">
        <w:rPr>
          <w:rFonts w:ascii="GHEA Grapalat" w:hAnsi="GHEA Grapalat" w:cs="GHEA Grapalat"/>
          <w:sz w:val="20"/>
          <w:szCs w:val="20"/>
          <w:lang w:val="hy-AM"/>
        </w:rPr>
        <w:t xml:space="preserve">Պահանջագիրը բնօրինակներով </w:t>
      </w:r>
      <w:r w:rsidRPr="00064ADD">
        <w:rPr>
          <w:rFonts w:ascii="GHEA Grapalat" w:hAnsi="GHEA Grapalat" w:cs="GHEA Grapalat"/>
          <w:sz w:val="20"/>
          <w:szCs w:val="20"/>
          <w:lang w:val="pt-BR"/>
        </w:rPr>
        <w:t xml:space="preserve">ներկայացնում է </w:t>
      </w:r>
      <w:r w:rsidRPr="00064ADD">
        <w:rPr>
          <w:rFonts w:ascii="GHEA Grapalat" w:hAnsi="GHEA Grapalat" w:cs="GHEA Grapalat"/>
          <w:sz w:val="20"/>
          <w:szCs w:val="20"/>
          <w:lang w:val="hy-AM"/>
        </w:rPr>
        <w:t>Վճարող Բանկին</w:t>
      </w:r>
      <w:r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064ADD">
        <w:rPr>
          <w:rFonts w:ascii="GHEA Grapalat" w:hAnsi="GHEA Grapalat" w:cs="GHEA Grapalat"/>
          <w:sz w:val="20"/>
          <w:szCs w:val="20"/>
          <w:lang w:val="hy-AM"/>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թվային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ստորագրությամբ</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հաստատված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լինելու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դեպքում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դրանք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են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ներկայացվում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կրիչներով</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ինչպես</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նաև</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դրանցից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արտատպված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թղթային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տարբերակներով</w:t>
      </w:r>
      <w:r w:rsidRPr="00064ADD">
        <w:rPr>
          <w:rFonts w:ascii="GHEA Grapalat" w:hAnsi="GHEA Grapalat" w:cs="GHEA Grapalat"/>
          <w:sz w:val="20"/>
          <w:szCs w:val="20"/>
          <w:lang w:val="pt-BR"/>
        </w:rPr>
        <w:t>:</w:t>
      </w:r>
    </w:p>
    <w:p w14:paraId="5FE96E01" w14:textId="77777777" w:rsidR="00631658" w:rsidRPr="00064ADD" w:rsidRDefault="00631658" w:rsidP="00631658">
      <w:pPr>
        <w:numPr>
          <w:ilvl w:val="1"/>
          <w:numId w:val="25"/>
        </w:numPr>
        <w:ind w:left="0"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lastRenderedPageBreak/>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7C2603">
      <w:pPr>
        <w:ind w:left="720"/>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672101"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19FE3477" w:rsidR="00672101" w:rsidRPr="00064ADD" w:rsidRDefault="00672101" w:rsidP="00AF4DC9">
            <w:pPr>
              <w:rPr>
                <w:rFonts w:ascii="GHEA Grapalat" w:hAnsi="GHEA Grapalat" w:cs="Arial"/>
                <w:sz w:val="20"/>
                <w:szCs w:val="20"/>
              </w:rPr>
            </w:pPr>
            <w:r w:rsidRPr="0081536F">
              <w:rPr>
                <w:rFonts w:ascii="GHEA Grapalat" w:hAnsi="GHEA Grapalat" w:cs="Sylfaen"/>
                <w:sz w:val="20"/>
                <w:szCs w:val="20"/>
                <w:lang w:val="hy-AM"/>
              </w:rPr>
              <w:t>9</w:t>
            </w:r>
            <w:r w:rsidRPr="0081536F">
              <w:rPr>
                <w:rFonts w:ascii="GHEA Grapalat" w:hAnsi="GHEA Grapalat" w:cs="Sylfaen"/>
                <w:sz w:val="20"/>
                <w:szCs w:val="20"/>
              </w:rPr>
              <w:t>. Շահառու</w:t>
            </w:r>
            <w:r w:rsidRPr="0081536F">
              <w:rPr>
                <w:rFonts w:ascii="GHEA Grapalat" w:hAnsi="GHEA Grapalat" w:cs="Sylfaen"/>
                <w:sz w:val="20"/>
                <w:szCs w:val="20"/>
                <w:lang w:val="hy-AM"/>
              </w:rPr>
              <w:t>ի  անվանումը</w:t>
            </w:r>
            <w:r w:rsidRPr="0081536F">
              <w:rPr>
                <w:rFonts w:ascii="GHEA Grapalat" w:hAnsi="GHEA Grapalat" w:cs="Sylfaen"/>
                <w:sz w:val="20"/>
                <w:szCs w:val="20"/>
              </w:rPr>
              <w:t>,</w:t>
            </w:r>
            <w:r w:rsidRPr="0081536F">
              <w:rPr>
                <w:rFonts w:ascii="GHEA Grapalat" w:hAnsi="GHEA Grapalat" w:cs="Sylfaen"/>
                <w:sz w:val="20"/>
                <w:szCs w:val="20"/>
                <w:lang w:val="hy-AM"/>
              </w:rPr>
              <w:t xml:space="preserve"> կամ անուն ազգանուն </w:t>
            </w:r>
            <w:r w:rsidRPr="0081536F">
              <w:rPr>
                <w:rFonts w:ascii="GHEA Grapalat" w:hAnsi="GHEA Grapalat" w:cs="Arial"/>
                <w:sz w:val="20"/>
                <w:szCs w:val="20"/>
              </w:rPr>
              <w:t>`</w:t>
            </w:r>
            <w:r>
              <w:rPr>
                <w:rFonts w:ascii="GHEA Grapalat" w:hAnsi="GHEA Grapalat" w:cs="Arial"/>
                <w:sz w:val="20"/>
                <w:szCs w:val="20"/>
                <w:lang w:val="hy-AM"/>
              </w:rPr>
              <w:t xml:space="preserve"> </w:t>
            </w:r>
          </w:p>
        </w:tc>
      </w:tr>
      <w:tr w:rsidR="00672101"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5781530B" w:rsidR="00672101" w:rsidRPr="00064ADD" w:rsidRDefault="00672101" w:rsidP="00672101">
            <w:pPr>
              <w:rPr>
                <w:rFonts w:ascii="GHEA Grapalat" w:hAnsi="GHEA Grapalat" w:cs="Sylfaen"/>
                <w:sz w:val="20"/>
                <w:szCs w:val="20"/>
                <w:lang w:val="ru-RU"/>
              </w:rPr>
            </w:pPr>
            <w:r w:rsidRPr="0081536F">
              <w:rPr>
                <w:rFonts w:ascii="GHEA Grapalat" w:hAnsi="GHEA Grapalat" w:cs="Sylfaen"/>
                <w:sz w:val="20"/>
                <w:szCs w:val="20"/>
                <w:lang w:val="ru-RU"/>
              </w:rPr>
              <w:t xml:space="preserve">10. </w:t>
            </w:r>
            <w:r w:rsidRPr="0081536F">
              <w:rPr>
                <w:rFonts w:ascii="GHEA Grapalat" w:hAnsi="GHEA Grapalat" w:cs="Sylfaen"/>
                <w:sz w:val="20"/>
                <w:szCs w:val="20"/>
              </w:rPr>
              <w:t xml:space="preserve"> Շահառուի</w:t>
            </w:r>
            <w:r w:rsidRPr="0081536F">
              <w:rPr>
                <w:rFonts w:ascii="GHEA Grapalat" w:hAnsi="GHEA Grapalat" w:cs="Arial"/>
                <w:sz w:val="20"/>
                <w:szCs w:val="20"/>
              </w:rPr>
              <w:t xml:space="preserve"> </w:t>
            </w:r>
            <w:r w:rsidRPr="0081536F">
              <w:rPr>
                <w:rFonts w:ascii="GHEA Grapalat" w:hAnsi="GHEA Grapalat" w:cs="Sylfaen"/>
                <w:sz w:val="20"/>
                <w:szCs w:val="20"/>
              </w:rPr>
              <w:t xml:space="preserve"> ՀԾՀ</w:t>
            </w:r>
            <w:r w:rsidRPr="0081536F">
              <w:rPr>
                <w:rFonts w:ascii="GHEA Grapalat" w:hAnsi="GHEA Grapalat" w:cs="Sylfaen"/>
                <w:sz w:val="20"/>
                <w:szCs w:val="20"/>
                <w:lang w:val="ru-RU"/>
              </w:rPr>
              <w:t xml:space="preserve"> (</w:t>
            </w:r>
            <w:r w:rsidRPr="0081536F">
              <w:rPr>
                <w:rFonts w:ascii="GHEA Grapalat" w:hAnsi="GHEA Grapalat" w:cs="Sylfaen"/>
                <w:sz w:val="20"/>
                <w:szCs w:val="20"/>
                <w:lang w:val="hy-AM"/>
              </w:rPr>
              <w:t>չի լրացվում</w:t>
            </w:r>
            <w:r w:rsidRPr="0081536F">
              <w:rPr>
                <w:rFonts w:ascii="GHEA Grapalat" w:hAnsi="GHEA Grapalat" w:cs="Sylfaen"/>
                <w:sz w:val="20"/>
                <w:szCs w:val="20"/>
                <w:lang w:val="ru-RU"/>
              </w:rPr>
              <w:t>)</w:t>
            </w:r>
          </w:p>
        </w:tc>
      </w:tr>
      <w:tr w:rsidR="00672101"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482F6A02" w:rsidR="00672101" w:rsidRPr="00064ADD" w:rsidRDefault="00672101" w:rsidP="00AF4DC9">
            <w:pPr>
              <w:rPr>
                <w:rFonts w:ascii="GHEA Grapalat" w:hAnsi="GHEA Grapalat" w:cs="Arial"/>
                <w:sz w:val="20"/>
                <w:szCs w:val="20"/>
              </w:rPr>
            </w:pPr>
            <w:r w:rsidRPr="0081536F">
              <w:rPr>
                <w:rFonts w:ascii="GHEA Grapalat" w:hAnsi="GHEA Grapalat" w:cs="Sylfaen"/>
                <w:sz w:val="20"/>
                <w:szCs w:val="20"/>
                <w:lang w:val="hy-AM"/>
              </w:rPr>
              <w:t>11</w:t>
            </w:r>
            <w:r w:rsidRPr="0081536F">
              <w:rPr>
                <w:rFonts w:ascii="GHEA Grapalat" w:hAnsi="GHEA Grapalat" w:cs="Sylfaen"/>
                <w:sz w:val="20"/>
                <w:szCs w:val="20"/>
              </w:rPr>
              <w:t>. Շահառուի</w:t>
            </w:r>
            <w:r w:rsidRPr="0081536F">
              <w:rPr>
                <w:rFonts w:ascii="GHEA Grapalat" w:hAnsi="GHEA Grapalat" w:cs="Arial"/>
                <w:sz w:val="20"/>
                <w:szCs w:val="20"/>
              </w:rPr>
              <w:t xml:space="preserve"> </w:t>
            </w:r>
            <w:r w:rsidRPr="0081536F">
              <w:rPr>
                <w:rFonts w:ascii="GHEA Grapalat" w:hAnsi="GHEA Grapalat" w:cs="Sylfaen"/>
                <w:sz w:val="20"/>
                <w:szCs w:val="20"/>
              </w:rPr>
              <w:t>ՀՎՀՀ</w:t>
            </w:r>
            <w:r w:rsidRPr="0081536F">
              <w:rPr>
                <w:rFonts w:ascii="GHEA Grapalat" w:hAnsi="GHEA Grapalat" w:cs="Arial"/>
                <w:sz w:val="20"/>
                <w:szCs w:val="20"/>
              </w:rPr>
              <w:t>`</w:t>
            </w:r>
            <w:r>
              <w:rPr>
                <w:rFonts w:ascii="GHEA Grapalat" w:hAnsi="GHEA Grapalat" w:cs="Arial"/>
                <w:sz w:val="20"/>
                <w:szCs w:val="20"/>
                <w:lang w:val="hy-AM"/>
              </w:rPr>
              <w:t xml:space="preserve"> </w:t>
            </w:r>
          </w:p>
        </w:tc>
      </w:tr>
      <w:tr w:rsidR="00672101"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5E02B214" w:rsidR="00672101" w:rsidRPr="00064ADD" w:rsidRDefault="00672101" w:rsidP="00AF4DC9">
            <w:pPr>
              <w:rPr>
                <w:rFonts w:ascii="GHEA Grapalat" w:hAnsi="GHEA Grapalat" w:cs="Arial"/>
                <w:sz w:val="20"/>
                <w:szCs w:val="20"/>
              </w:rPr>
            </w:pPr>
            <w:r w:rsidRPr="0081536F">
              <w:rPr>
                <w:rFonts w:ascii="GHEA Grapalat" w:hAnsi="GHEA Grapalat" w:cs="Sylfaen"/>
                <w:sz w:val="20"/>
                <w:szCs w:val="20"/>
              </w:rPr>
              <w:t>1</w:t>
            </w:r>
            <w:r w:rsidRPr="0081536F">
              <w:rPr>
                <w:rFonts w:ascii="GHEA Grapalat" w:hAnsi="GHEA Grapalat" w:cs="Sylfaen"/>
                <w:sz w:val="20"/>
                <w:szCs w:val="20"/>
                <w:lang w:val="hy-AM"/>
              </w:rPr>
              <w:t>2</w:t>
            </w:r>
            <w:r w:rsidRPr="0081536F">
              <w:rPr>
                <w:rFonts w:ascii="GHEA Grapalat" w:hAnsi="GHEA Grapalat" w:cs="Sylfaen"/>
                <w:sz w:val="20"/>
                <w:szCs w:val="20"/>
              </w:rPr>
              <w:t>.Շահառուի</w:t>
            </w:r>
            <w:r w:rsidRPr="0081536F">
              <w:rPr>
                <w:rFonts w:ascii="GHEA Grapalat" w:hAnsi="GHEA Grapalat" w:cs="Sylfaen"/>
                <w:sz w:val="20"/>
                <w:szCs w:val="20"/>
                <w:lang w:val="hy-AM"/>
              </w:rPr>
              <w:t>ն</w:t>
            </w:r>
            <w:r w:rsidRPr="0081536F">
              <w:rPr>
                <w:rFonts w:ascii="GHEA Grapalat" w:hAnsi="GHEA Grapalat" w:cs="Arial"/>
                <w:sz w:val="20"/>
                <w:szCs w:val="20"/>
              </w:rPr>
              <w:t xml:space="preserve"> </w:t>
            </w:r>
            <w:r w:rsidRPr="0081536F">
              <w:rPr>
                <w:rFonts w:ascii="GHEA Grapalat" w:hAnsi="GHEA Grapalat" w:cs="Sylfaen"/>
                <w:sz w:val="20"/>
                <w:szCs w:val="20"/>
                <w:lang w:val="hy-AM"/>
              </w:rPr>
              <w:t xml:space="preserve"> սպասարկող Ֆինանսական </w:t>
            </w:r>
            <w:r w:rsidRPr="00DB5FBF">
              <w:rPr>
                <w:rFonts w:ascii="GHEA Grapalat" w:hAnsi="GHEA Grapalat" w:cs="Sylfaen"/>
                <w:sz w:val="20"/>
                <w:szCs w:val="20"/>
                <w:lang w:val="hy-AM"/>
              </w:rPr>
              <w:t>կազմակերպություն</w:t>
            </w:r>
            <w:r w:rsidRPr="00DB5FBF">
              <w:rPr>
                <w:rFonts w:ascii="GHEA Grapalat" w:hAnsi="GHEA Grapalat" w:cs="Sylfaen"/>
                <w:sz w:val="20"/>
                <w:szCs w:val="20"/>
              </w:rPr>
              <w:t xml:space="preserve"> (բանկ)</w:t>
            </w:r>
            <w:r w:rsidRPr="00DB5FBF">
              <w:rPr>
                <w:rFonts w:ascii="GHEA Grapalat" w:hAnsi="GHEA Grapalat" w:cs="Arial"/>
                <w:sz w:val="20"/>
                <w:szCs w:val="20"/>
              </w:rPr>
              <w:t>`</w:t>
            </w:r>
            <w:r w:rsidRPr="00DB5FBF">
              <w:rPr>
                <w:rFonts w:ascii="GHEA Grapalat" w:hAnsi="GHEA Grapalat" w:cs="Arial"/>
                <w:sz w:val="20"/>
                <w:szCs w:val="20"/>
                <w:lang w:val="hy-AM"/>
              </w:rPr>
              <w:t xml:space="preserve"> </w:t>
            </w:r>
            <w:r w:rsidRPr="00DB5FBF">
              <w:rPr>
                <w:rFonts w:ascii="GHEA Grapalat" w:hAnsi="GHEA Grapalat" w:cs="Arial"/>
                <w:color w:val="222222"/>
                <w:sz w:val="20"/>
                <w:szCs w:val="20"/>
                <w:shd w:val="clear" w:color="auto" w:fill="FFFFFF"/>
              </w:rPr>
              <w:t xml:space="preserve"> </w:t>
            </w:r>
          </w:p>
        </w:tc>
      </w:tr>
      <w:tr w:rsidR="00672101"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2876A3ED" w:rsidR="00672101" w:rsidRPr="00064ADD" w:rsidRDefault="00672101" w:rsidP="00AF4DC9">
            <w:pPr>
              <w:rPr>
                <w:rFonts w:ascii="GHEA Grapalat" w:hAnsi="GHEA Grapalat" w:cs="Arial"/>
                <w:sz w:val="20"/>
                <w:szCs w:val="20"/>
              </w:rPr>
            </w:pPr>
            <w:r w:rsidRPr="0081536F">
              <w:rPr>
                <w:rFonts w:ascii="GHEA Grapalat" w:hAnsi="GHEA Grapalat" w:cs="Sylfaen"/>
                <w:sz w:val="20"/>
                <w:szCs w:val="20"/>
              </w:rPr>
              <w:t>1</w:t>
            </w:r>
            <w:r w:rsidRPr="0081536F">
              <w:rPr>
                <w:rFonts w:ascii="GHEA Grapalat" w:hAnsi="GHEA Grapalat" w:cs="Sylfaen"/>
                <w:sz w:val="20"/>
                <w:szCs w:val="20"/>
                <w:lang w:val="hy-AM"/>
              </w:rPr>
              <w:t>3</w:t>
            </w:r>
            <w:r w:rsidRPr="0081536F">
              <w:rPr>
                <w:rFonts w:ascii="GHEA Grapalat" w:hAnsi="GHEA Grapalat" w:cs="Sylfaen"/>
                <w:sz w:val="20"/>
                <w:szCs w:val="20"/>
              </w:rPr>
              <w:t>.Շահառուի</w:t>
            </w:r>
            <w:r w:rsidRPr="0081536F">
              <w:rPr>
                <w:rFonts w:ascii="GHEA Grapalat" w:hAnsi="GHEA Grapalat" w:cs="Arial"/>
                <w:sz w:val="20"/>
                <w:szCs w:val="20"/>
              </w:rPr>
              <w:t xml:space="preserve"> </w:t>
            </w:r>
            <w:r w:rsidRPr="0081536F">
              <w:rPr>
                <w:rFonts w:ascii="GHEA Grapalat" w:hAnsi="GHEA Grapalat" w:cs="Sylfaen"/>
                <w:sz w:val="20"/>
                <w:szCs w:val="20"/>
              </w:rPr>
              <w:t>հաշվի</w:t>
            </w:r>
            <w:r w:rsidRPr="0081536F">
              <w:rPr>
                <w:rFonts w:ascii="GHEA Grapalat" w:hAnsi="GHEA Grapalat" w:cs="Arial"/>
                <w:sz w:val="20"/>
                <w:szCs w:val="20"/>
              </w:rPr>
              <w:t xml:space="preserve"> </w:t>
            </w:r>
            <w:r w:rsidRPr="0081536F">
              <w:rPr>
                <w:rFonts w:ascii="GHEA Grapalat" w:hAnsi="GHEA Grapalat" w:cs="Sylfaen"/>
                <w:sz w:val="20"/>
                <w:szCs w:val="20"/>
              </w:rPr>
              <w:t>համարը</w:t>
            </w:r>
            <w:r w:rsidRPr="0081536F">
              <w:rPr>
                <w:rFonts w:ascii="GHEA Grapalat" w:hAnsi="GHEA Grapalat" w:cs="Arial"/>
                <w:sz w:val="20"/>
                <w:szCs w:val="20"/>
              </w:rPr>
              <w:t xml:space="preserve"> (</w:t>
            </w:r>
            <w:r w:rsidRPr="0081536F">
              <w:rPr>
                <w:rFonts w:ascii="GHEA Grapalat" w:hAnsi="GHEA Grapalat" w:cs="Sylfaen"/>
                <w:sz w:val="20"/>
                <w:szCs w:val="20"/>
              </w:rPr>
              <w:t>հշ</w:t>
            </w:r>
            <w:r w:rsidRPr="0081536F">
              <w:rPr>
                <w:rFonts w:ascii="GHEA Grapalat" w:hAnsi="GHEA Grapalat" w:cs="Arial"/>
                <w:sz w:val="20"/>
                <w:szCs w:val="20"/>
              </w:rPr>
              <w:t>.N)</w:t>
            </w:r>
            <w:r>
              <w:rPr>
                <w:rFonts w:ascii="GHEA Grapalat" w:hAnsi="GHEA Grapalat" w:cs="Arial"/>
                <w:sz w:val="20"/>
                <w:szCs w:val="20"/>
                <w:lang w:val="hy-AM"/>
              </w:rPr>
              <w:t xml:space="preserve"> </w:t>
            </w:r>
            <w:r>
              <w:rPr>
                <w:rFonts w:ascii="Arial" w:hAnsi="Arial" w:cs="Arial"/>
                <w:color w:val="222222"/>
                <w:shd w:val="clear" w:color="auto" w:fill="FFFFFF"/>
              </w:rPr>
              <w:t xml:space="preserve"> </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BF7B25"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BF7B25"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BF7B25"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BF7B25"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BF7B25"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a3"/>
        <w:jc w:val="right"/>
        <w:rPr>
          <w:rFonts w:ascii="GHEA Grapalat" w:hAnsi="GHEA Grapalat" w:cs="Sylfaen"/>
          <w:i w:val="0"/>
          <w:lang w:val="en-US"/>
        </w:rPr>
      </w:pPr>
    </w:p>
    <w:p w14:paraId="12ABC8B7" w14:textId="77777777" w:rsidR="00334B2F" w:rsidRPr="00064ADD" w:rsidRDefault="00334B2F" w:rsidP="00334B2F">
      <w:pPr>
        <w:pStyle w:val="a3"/>
        <w:jc w:val="right"/>
        <w:rPr>
          <w:rFonts w:ascii="GHEA Grapalat" w:hAnsi="GHEA Grapalat" w:cs="Sylfaen"/>
          <w:i w:val="0"/>
          <w:lang w:val="en-US"/>
        </w:rPr>
      </w:pPr>
    </w:p>
    <w:p w14:paraId="633FC2DC" w14:textId="77777777" w:rsidR="00334B2F" w:rsidRPr="00064ADD" w:rsidRDefault="00334B2F" w:rsidP="00334B2F">
      <w:pPr>
        <w:pStyle w:val="a3"/>
        <w:jc w:val="right"/>
        <w:rPr>
          <w:rFonts w:ascii="GHEA Grapalat" w:hAnsi="GHEA Grapalat" w:cs="Sylfaen"/>
          <w:i w:val="0"/>
          <w:lang w:val="en-US"/>
        </w:rPr>
      </w:pPr>
    </w:p>
    <w:p w14:paraId="20235C79" w14:textId="77777777" w:rsidR="00334B2F" w:rsidRPr="00064ADD" w:rsidRDefault="00334B2F" w:rsidP="00334B2F">
      <w:pPr>
        <w:pStyle w:val="a3"/>
        <w:jc w:val="right"/>
        <w:rPr>
          <w:rFonts w:ascii="GHEA Grapalat" w:hAnsi="GHEA Grapalat" w:cs="Sylfaen"/>
          <w:i w:val="0"/>
          <w:lang w:val="en-US"/>
        </w:rPr>
      </w:pPr>
    </w:p>
    <w:p w14:paraId="079F4CAD"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7F784422" w14:textId="0D87A96E" w:rsidR="00D55654" w:rsidRPr="00064ADD" w:rsidRDefault="003B3690" w:rsidP="008D288D">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008D288D" w:rsidRPr="00064ADD">
        <w:rPr>
          <w:rFonts w:ascii="GHEA Grapalat" w:hAnsi="GHEA Grapalat" w:cs="Sylfaen"/>
          <w:b/>
          <w:lang w:val="hy-AM"/>
        </w:rPr>
        <w:lastRenderedPageBreak/>
        <w:t xml:space="preserve"> </w:t>
      </w:r>
    </w:p>
    <w:p w14:paraId="43DACF1A" w14:textId="77777777" w:rsidR="00D55654" w:rsidRPr="00064ADD" w:rsidRDefault="00D55654" w:rsidP="00EF3662">
      <w:pPr>
        <w:pStyle w:val="31"/>
        <w:spacing w:line="240" w:lineRule="auto"/>
        <w:jc w:val="right"/>
        <w:rPr>
          <w:rFonts w:ascii="GHEA Grapalat" w:hAnsi="GHEA Grapalat" w:cs="Sylfaen"/>
          <w:b/>
          <w:lang w:val="hy-AM"/>
        </w:rPr>
      </w:pPr>
    </w:p>
    <w:p w14:paraId="3C47F0F0"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55C2509F" w:rsidR="00071D1C" w:rsidRPr="00684F74" w:rsidRDefault="00451107" w:rsidP="00EF3662">
      <w:pPr>
        <w:pStyle w:val="31"/>
        <w:spacing w:line="240" w:lineRule="auto"/>
        <w:jc w:val="right"/>
        <w:rPr>
          <w:rFonts w:ascii="GHEA Grapalat" w:hAnsi="GHEA Grapalat" w:cs="Sylfaen"/>
          <w:b/>
          <w:bCs/>
          <w:lang w:val="hy-AM"/>
        </w:rPr>
      </w:pPr>
      <w:r w:rsidRPr="00684F74">
        <w:rPr>
          <w:rFonts w:ascii="GHEA Grapalat" w:hAnsi="GHEA Grapalat"/>
          <w:b/>
          <w:bCs/>
          <w:lang w:val="af-ZA"/>
        </w:rPr>
        <w:t>«</w:t>
      </w:r>
      <w:r w:rsidR="00BF7B25">
        <w:rPr>
          <w:rFonts w:ascii="GHEA Grapalat" w:hAnsi="GHEA Grapalat"/>
          <w:b/>
          <w:bCs/>
          <w:lang w:val="af-ZA"/>
        </w:rPr>
        <w:t>ԱՄՓՀ-ԲՄԾՁԲ-04/24</w:t>
      </w:r>
      <w:r w:rsidRPr="00684F74">
        <w:rPr>
          <w:rFonts w:ascii="GHEA Grapalat" w:hAnsi="GHEA Grapalat"/>
          <w:b/>
          <w:bCs/>
          <w:lang w:val="hy-AM"/>
        </w:rPr>
        <w:t xml:space="preserve">» </w:t>
      </w:r>
      <w:r w:rsidR="00071D1C" w:rsidRPr="00684F74">
        <w:rPr>
          <w:rFonts w:ascii="GHEA Grapalat" w:hAnsi="GHEA Grapalat" w:cs="Sylfaen"/>
          <w:b/>
          <w:bCs/>
          <w:lang w:val="hy-AM"/>
        </w:rPr>
        <w:t>ծածկագրով</w:t>
      </w:r>
    </w:p>
    <w:p w14:paraId="38B53B29" w14:textId="0DEF381C" w:rsidR="00071D1C" w:rsidRPr="00684F74" w:rsidRDefault="00F82D81" w:rsidP="00EF3662">
      <w:pPr>
        <w:pStyle w:val="31"/>
        <w:spacing w:line="240" w:lineRule="auto"/>
        <w:jc w:val="right"/>
        <w:rPr>
          <w:rFonts w:ascii="GHEA Grapalat" w:hAnsi="GHEA Grapalat" w:cs="Sylfaen"/>
          <w:b/>
          <w:bCs/>
          <w:lang w:val="hy-AM"/>
        </w:rPr>
      </w:pPr>
      <w:r>
        <w:rPr>
          <w:rFonts w:ascii="GHEA Grapalat" w:hAnsi="GHEA Grapalat" w:cs="Sylfaen"/>
          <w:b/>
          <w:bCs/>
          <w:lang w:val="hy-AM"/>
        </w:rPr>
        <w:t>ԲԱՑ ՄՐՑՈՒՅԹԻ</w:t>
      </w:r>
      <w:r w:rsidR="003117AD" w:rsidRPr="00684F74">
        <w:rPr>
          <w:rFonts w:ascii="GHEA Grapalat" w:hAnsi="GHEA Grapalat" w:cs="Sylfaen"/>
          <w:b/>
          <w:bCs/>
          <w:lang w:val="hy-AM"/>
        </w:rPr>
        <w:t xml:space="preserve"> </w:t>
      </w:r>
      <w:r w:rsidR="00071D1C" w:rsidRPr="00684F74">
        <w:rPr>
          <w:rFonts w:ascii="GHEA Grapalat" w:hAnsi="GHEA Grapalat" w:cs="Sylfaen"/>
          <w:b/>
          <w:bCs/>
          <w:lang w:val="hy-AM"/>
        </w:rPr>
        <w:t xml:space="preserve">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21522A46" w14:textId="7C7968EF" w:rsidR="007678FA" w:rsidRPr="00684F74" w:rsidRDefault="00684F74" w:rsidP="007678FA">
      <w:pPr>
        <w:ind w:left="-142" w:firstLine="142"/>
        <w:jc w:val="center"/>
        <w:rPr>
          <w:rFonts w:ascii="GHEA Grapalat" w:hAnsi="GHEA Grapalat" w:cs="Times Armenian"/>
          <w:b/>
          <w:lang w:val="hy-AM"/>
        </w:rPr>
      </w:pPr>
      <w:r w:rsidRPr="00684F74">
        <w:rPr>
          <w:rFonts w:ascii="GHEA Grapalat" w:hAnsi="GHEA Grapalat" w:cs="Sylfaen"/>
          <w:b/>
          <w:lang w:val="hy-AM"/>
        </w:rPr>
        <w:t xml:space="preserve">ՀՀ ԱՐԱԳԱԾՈՏՆԻ ՄԱՐԶԻ </w:t>
      </w:r>
      <w:r w:rsidR="00672101">
        <w:rPr>
          <w:rFonts w:ascii="GHEA Grapalat" w:hAnsi="GHEA Grapalat" w:cs="Sylfaen"/>
          <w:b/>
          <w:lang w:val="hy-AM"/>
        </w:rPr>
        <w:t>ՓԱՐԱՔԱՐ</w:t>
      </w:r>
      <w:r w:rsidR="00AF4DC9">
        <w:rPr>
          <w:rFonts w:ascii="GHEA Grapalat" w:hAnsi="GHEA Grapalat" w:cs="Sylfaen"/>
          <w:b/>
          <w:lang w:val="hy-AM"/>
        </w:rPr>
        <w:t>Ի</w:t>
      </w:r>
      <w:r w:rsidR="00AF4DC9">
        <w:rPr>
          <w:rFonts w:ascii="GHEA Grapalat" w:hAnsi="GHEA Grapalat" w:cs="Sylfaen"/>
          <w:b/>
          <w:lang w:val="es-ES"/>
        </w:rPr>
        <w:t xml:space="preserve"> ՀԱՄԱՅՆՔԱՊԵՏԱՐԱՆԻ</w:t>
      </w:r>
      <w:r w:rsidRPr="00684F74">
        <w:rPr>
          <w:rFonts w:ascii="GHEA Grapalat" w:hAnsi="GHEA Grapalat" w:cs="Sylfaen"/>
          <w:b/>
          <w:lang w:val="es-ES"/>
        </w:rPr>
        <w:t xml:space="preserve"> </w:t>
      </w:r>
      <w:r w:rsidRPr="00684F74">
        <w:rPr>
          <w:rFonts w:ascii="GHEA Grapalat" w:hAnsi="GHEA Grapalat" w:cs="Sylfaen"/>
          <w:b/>
          <w:lang w:val="hy-AM"/>
        </w:rPr>
        <w:t>ԿԱՐԻՔՆԵՐԻ</w:t>
      </w:r>
      <w:r w:rsidRPr="00684F74">
        <w:rPr>
          <w:rFonts w:ascii="GHEA Grapalat" w:hAnsi="GHEA Grapalat" w:cs="Times Armenian"/>
          <w:b/>
          <w:lang w:val="hy-AM"/>
        </w:rPr>
        <w:t xml:space="preserve"> </w:t>
      </w:r>
      <w:r w:rsidRPr="00684F74">
        <w:rPr>
          <w:rFonts w:ascii="GHEA Grapalat" w:hAnsi="GHEA Grapalat" w:cs="Sylfaen"/>
          <w:b/>
          <w:lang w:val="hy-AM"/>
        </w:rPr>
        <w:t>ՀԱՄԱՐ</w:t>
      </w:r>
      <w:r w:rsidRPr="00684F74">
        <w:rPr>
          <w:rFonts w:ascii="GHEA Grapalat" w:hAnsi="GHEA Grapalat" w:cs="Times Armenian"/>
          <w:b/>
          <w:lang w:val="hy-AM"/>
        </w:rPr>
        <w:t xml:space="preserve"> </w:t>
      </w:r>
      <w:r w:rsidRPr="00684F74">
        <w:rPr>
          <w:rFonts w:ascii="GHEA Grapalat" w:hAnsi="GHEA Grapalat" w:cs="Sylfaen"/>
          <w:b/>
          <w:lang w:val="hy-AM"/>
        </w:rPr>
        <w:t xml:space="preserve"> ՏԵԽՆԻԿԱԿԱՆ ՀՍԿՈՂՈՒԹՅԱՆ ԾԱՌԱՅՈՒԹՅՈՒՆՆԵՐԻ ՁԵՌՔԲԵՐՄԱՆ</w:t>
      </w:r>
      <w:r w:rsidRPr="00684F74">
        <w:rPr>
          <w:rFonts w:ascii="GHEA Grapalat" w:hAnsi="GHEA Grapalat" w:cs="Times Armenian"/>
          <w:b/>
          <w:lang w:val="hy-AM"/>
        </w:rPr>
        <w:t xml:space="preserve"> </w:t>
      </w:r>
      <w:r w:rsidRPr="00684F74">
        <w:rPr>
          <w:rFonts w:ascii="GHEA Grapalat" w:hAnsi="GHEA Grapalat" w:cs="Sylfaen"/>
          <w:b/>
          <w:lang w:val="hy-AM"/>
        </w:rPr>
        <w:t>ՊԱՅՄԱՆԱԳԻՐ</w:t>
      </w:r>
      <w:r w:rsidRPr="00684F74">
        <w:rPr>
          <w:rFonts w:ascii="GHEA Grapalat" w:hAnsi="GHEA Grapalat" w:cs="Times Armenian"/>
          <w:b/>
          <w:lang w:val="hy-AM"/>
        </w:rPr>
        <w:t xml:space="preserve">   </w:t>
      </w:r>
    </w:p>
    <w:p w14:paraId="682C7E98" w14:textId="77777777" w:rsidR="007678FA" w:rsidRPr="00427F2B" w:rsidRDefault="007678FA" w:rsidP="007678FA">
      <w:pPr>
        <w:ind w:left="-142" w:firstLine="142"/>
        <w:jc w:val="center"/>
        <w:rPr>
          <w:rFonts w:ascii="GHEA Grapalat" w:hAnsi="GHEA Grapalat"/>
          <w:b/>
          <w:lang w:val="hy-AM"/>
        </w:rPr>
      </w:pPr>
      <w:r w:rsidRPr="00427F2B">
        <w:rPr>
          <w:rFonts w:ascii="GHEA Grapalat" w:hAnsi="GHEA Grapalat"/>
          <w:b/>
          <w:lang w:val="hy-AM"/>
        </w:rPr>
        <w:t xml:space="preserve">N </w:t>
      </w:r>
      <w:r w:rsidRPr="00427F2B">
        <w:rPr>
          <w:rFonts w:ascii="GHEA Grapalat" w:hAnsi="GHEA Grapalat"/>
          <w:b/>
          <w:lang w:val="hy-AM"/>
        </w:rPr>
        <w:tab/>
      </w:r>
      <w:r w:rsidRPr="00427F2B">
        <w:rPr>
          <w:rFonts w:ascii="GHEA Grapalat" w:hAnsi="GHEA Grapalat"/>
          <w:b/>
          <w:lang w:val="hy-AM"/>
        </w:rPr>
        <w:tab/>
      </w:r>
      <w:r w:rsidRPr="00427F2B">
        <w:rPr>
          <w:rFonts w:ascii="GHEA Grapalat" w:hAnsi="GHEA Grapalat"/>
          <w:b/>
          <w:lang w:val="hy-AM"/>
        </w:rPr>
        <w:tab/>
      </w:r>
      <w:r w:rsidRPr="00427F2B">
        <w:rPr>
          <w:rFonts w:ascii="GHEA Grapalat" w:hAnsi="GHEA Grapalat"/>
          <w:b/>
          <w:lang w:val="hy-AM"/>
        </w:rPr>
        <w:tab/>
      </w:r>
    </w:p>
    <w:p w14:paraId="0E016BC8" w14:textId="6D668ED9"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008D288D">
        <w:rPr>
          <w:rFonts w:ascii="GHEA Grapalat" w:hAnsi="GHEA Grapalat" w:cs="Sylfaen"/>
          <w:sz w:val="20"/>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407FC025"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w:t>
      </w:r>
      <w:r w:rsidR="00684F74" w:rsidRPr="00684F74">
        <w:rPr>
          <w:rFonts w:ascii="GHEA Grapalat" w:hAnsi="GHEA Grapalat" w:cs="Sylfaen"/>
          <w:sz w:val="20"/>
          <w:szCs w:val="20"/>
          <w:lang w:val="hy-AM"/>
        </w:rPr>
        <w:t xml:space="preserve">է </w:t>
      </w:r>
      <w:r w:rsidR="0095473B">
        <w:rPr>
          <w:rFonts w:ascii="GHEA Grapalat" w:hAnsi="GHEA Grapalat" w:cs="Sylfaen"/>
          <w:sz w:val="20"/>
          <w:szCs w:val="20"/>
          <w:lang w:val="hy-AM"/>
        </w:rPr>
        <w:t xml:space="preserve">շինարարակն </w:t>
      </w:r>
      <w:r w:rsidR="00684F74" w:rsidRPr="00684F74">
        <w:rPr>
          <w:rFonts w:ascii="GHEA Grapalat" w:hAnsi="GHEA Grapalat" w:cs="Sylfaen"/>
          <w:sz w:val="20"/>
          <w:szCs w:val="20"/>
          <w:lang w:val="hy-AM"/>
        </w:rPr>
        <w:t>աշխատանքների տեխնիկական հսկողության ծառայությունների</w:t>
      </w:r>
      <w:r w:rsidR="00684F74" w:rsidRPr="00064ADD">
        <w:rPr>
          <w:rFonts w:ascii="GHEA Grapalat" w:hAnsi="GHEA Grapalat" w:cs="Sylfaen"/>
          <w:sz w:val="20"/>
          <w:lang w:val="hy-AM"/>
        </w:rPr>
        <w:t xml:space="preserve"> </w:t>
      </w:r>
      <w:r w:rsidRPr="00064ADD">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3F4F35AD" w14:textId="77777777" w:rsidR="007678FA" w:rsidRPr="00064ADD" w:rsidRDefault="007678FA" w:rsidP="007678FA">
      <w:pPr>
        <w:ind w:firstLine="720"/>
        <w:jc w:val="both"/>
        <w:rPr>
          <w:rFonts w:ascii="GHEA Grapalat" w:hAnsi="GHEA Grapalat" w:cs="Sylfaen"/>
          <w:b/>
          <w:sz w:val="20"/>
          <w:lang w:val="hy-AM"/>
        </w:rPr>
      </w:pP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7EF176B4"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4E9EEF17" w14:textId="56A3ACD3"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w:t>
      </w:r>
      <w:r w:rsidR="008D288D">
        <w:rPr>
          <w:rFonts w:ascii="GHEA Grapalat" w:hAnsi="GHEA Grapalat" w:cs="Sylfaen"/>
          <w:sz w:val="20"/>
          <w:szCs w:val="20"/>
          <w:lang w:val="hy-AM"/>
        </w:rPr>
        <w:t xml:space="preserve"> </w:t>
      </w:r>
      <w:r w:rsidR="008D288D">
        <w:rPr>
          <w:rFonts w:ascii="GHEA Grapalat" w:hAnsi="GHEA Grapalat" w:cs="Sylfaen"/>
          <w:sz w:val="20"/>
          <w:lang w:val="hy-AM"/>
        </w:rPr>
        <w:t xml:space="preserve">2 </w:t>
      </w:r>
      <w:r w:rsidRPr="00064ADD">
        <w:rPr>
          <w:rFonts w:ascii="GHEA Grapalat" w:hAnsi="GHEA Grapalat" w:cs="Sylfaen"/>
          <w:sz w:val="20"/>
          <w:lang w:val="hy-AM"/>
        </w:rPr>
        <w:t>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41C3E5B3"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8D288D">
        <w:rPr>
          <w:rFonts w:ascii="GHEA Grapalat" w:hAnsi="GHEA Grapalat" w:cs="Sylfaen"/>
          <w:sz w:val="20"/>
          <w:szCs w:val="20"/>
          <w:u w:val="single"/>
          <w:lang w:val="hy-AM"/>
        </w:rPr>
        <w:t>15</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af6"/>
          <w:rFonts w:ascii="GHEA Grapalat" w:hAnsi="GHEA Grapalat" w:cs="Sylfaen"/>
          <w:color w:val="FFFFFF"/>
          <w:sz w:val="20"/>
          <w:lang w:val="hy-AM"/>
        </w:rPr>
        <w:footnoteReference w:id="8"/>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0EC12B82"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w:t>
      </w:r>
      <w:r w:rsidR="001B34B0">
        <w:rPr>
          <w:rFonts w:ascii="GHEA Grapalat" w:hAnsi="GHEA Grapalat"/>
          <w:sz w:val="20"/>
          <w:lang w:val="hy-AM"/>
        </w:rPr>
        <w:t>մ։</w:t>
      </w: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05C290CC"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064ADD">
        <w:rPr>
          <w:rStyle w:val="af6"/>
          <w:rFonts w:ascii="GHEA Grapalat" w:hAnsi="GHEA Grapalat" w:cs="Sylfaen"/>
          <w:color w:val="FFFFFF"/>
          <w:sz w:val="20"/>
          <w:lang w:val="hy-AM"/>
        </w:rPr>
        <w:footnoteReference w:id="9"/>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FE8F27A"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w:t>
      </w:r>
      <w:r w:rsidRPr="00064ADD">
        <w:rPr>
          <w:rFonts w:ascii="GHEA Grapalat" w:hAnsi="GHEA Grapalat"/>
          <w:sz w:val="20"/>
          <w:lang w:val="hy-AM"/>
        </w:rPr>
        <w:lastRenderedPageBreak/>
        <w:t>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14:paraId="032C4BD3"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af6"/>
          <w:rFonts w:ascii="GHEA Grapalat" w:hAnsi="GHEA Grapalat"/>
          <w:color w:val="FFFFFF"/>
          <w:sz w:val="20"/>
          <w:lang w:val="pt-BR"/>
        </w:rPr>
        <w:footnoteReference w:id="10"/>
      </w:r>
    </w:p>
    <w:p w14:paraId="556598FF"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 Ծառայության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մինչև</w:t>
      </w:r>
      <w:r w:rsidRPr="00064ADD">
        <w:rPr>
          <w:rFonts w:ascii="GHEA Grapalat" w:hAnsi="GHEA Grapalat" w:cs="Times Armenian"/>
          <w:sz w:val="20"/>
          <w:lang w:val="hy-AM"/>
        </w:rPr>
        <w:t xml:space="preserve"> պայմանագրով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լրանալը</w:t>
      </w:r>
      <w:r w:rsidRPr="00064ADD">
        <w:rPr>
          <w:rFonts w:ascii="GHEA Grapalat" w:hAnsi="GHEA Grapalat" w:cs="Sylfaen"/>
          <w:sz w:val="20"/>
          <w:lang w:val="pt-BR"/>
        </w:rPr>
        <w:t>`</w:t>
      </w:r>
      <w:r w:rsidRPr="00064ADD">
        <w:rPr>
          <w:rFonts w:ascii="GHEA Grapalat" w:hAnsi="GHEA Grapalat" w:cs="Times Armenian"/>
          <w:sz w:val="20"/>
          <w:lang w:val="hy-AM"/>
        </w:rPr>
        <w:t xml:space="preserve"> </w:t>
      </w:r>
      <w:r w:rsidRPr="00064ADD">
        <w:rPr>
          <w:rFonts w:ascii="GHEA Grapalat" w:hAnsi="GHEA Grapalat" w:cs="Times Armenian"/>
          <w:sz w:val="20"/>
        </w:rPr>
        <w:t>Կատարող</w:t>
      </w:r>
      <w:r w:rsidRPr="00064ADD">
        <w:rPr>
          <w:rFonts w:ascii="GHEA Grapalat" w:hAnsi="GHEA Grapalat" w:cs="Sylfaen"/>
          <w:sz w:val="20"/>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առաջարկության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առկայության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պայմանով</w:t>
      </w:r>
      <w:r w:rsidRPr="00064ADD">
        <w:rPr>
          <w:rFonts w:ascii="GHEA Grapalat" w:hAnsi="GHEA Grapalat" w:cs="Times Armenian"/>
          <w:sz w:val="20"/>
          <w:lang w:val="hy-AM"/>
        </w:rPr>
        <w:t xml:space="preserve">, </w:t>
      </w:r>
      <w:r w:rsidRPr="00064ADD">
        <w:rPr>
          <w:rFonts w:ascii="GHEA Grapalat" w:hAnsi="GHEA Grapalat" w:cs="Sylfaen"/>
          <w:sz w:val="20"/>
          <w:lang w:val="hy-AM"/>
        </w:rPr>
        <w:t>որ</w:t>
      </w:r>
      <w:r w:rsidRPr="00064ADD">
        <w:rPr>
          <w:rFonts w:ascii="GHEA Grapalat" w:hAnsi="GHEA Grapalat" w:cs="Sylfaen"/>
          <w:sz w:val="20"/>
          <w:lang w:val="pt-BR"/>
        </w:rPr>
        <w:t xml:space="preserve"> </w:t>
      </w:r>
      <w:r w:rsidRPr="00064ADD">
        <w:rPr>
          <w:rFonts w:ascii="GHEA Grapalat" w:hAnsi="GHEA Grapalat"/>
          <w:sz w:val="20"/>
          <w:lang w:val="hy-AM"/>
        </w:rPr>
        <w:t>Պատվիրատուի</w:t>
      </w:r>
      <w:r w:rsidRPr="00064ADD">
        <w:rPr>
          <w:rFonts w:ascii="GHEA Grapalat" w:hAnsi="GHEA Grapalat" w:cs="Times Armenian"/>
          <w:sz w:val="20"/>
          <w:lang w:val="hy-AM"/>
        </w:rPr>
        <w:t xml:space="preserve"> </w:t>
      </w:r>
      <w:r w:rsidRPr="00064ADD">
        <w:rPr>
          <w:rFonts w:ascii="GHEA Grapalat" w:hAnsi="GHEA Grapalat" w:cs="Sylfaen"/>
          <w:sz w:val="20"/>
          <w:lang w:val="hy-AM"/>
        </w:rPr>
        <w:t>մոտ</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վերացել</w:t>
      </w:r>
      <w:r w:rsidRPr="00064ADD">
        <w:rPr>
          <w:rFonts w:ascii="GHEA Grapalat" w:hAnsi="GHEA Grapalat" w:cs="Times Armenian"/>
          <w:sz w:val="20"/>
          <w:lang w:val="hy-AM"/>
        </w:rPr>
        <w:t xml:space="preserve"> </w:t>
      </w:r>
      <w:r w:rsidRPr="00064ADD">
        <w:rPr>
          <w:rFonts w:ascii="GHEA Grapalat" w:hAnsi="GHEA Grapalat" w:cs="Times Armenian"/>
          <w:sz w:val="20"/>
        </w:rPr>
        <w:t>ծառայության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օգտագործման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պահանջը</w:t>
      </w:r>
      <w:r w:rsidRPr="00064ADD">
        <w:rPr>
          <w:rFonts w:ascii="GHEA Grapalat" w:hAnsi="GHEA Grapalat" w:cs="Sylfaen"/>
          <w:sz w:val="20"/>
          <w:lang w:val="pt-BR"/>
        </w:rPr>
        <w:t xml:space="preserve">, </w:t>
      </w:r>
      <w:r w:rsidRPr="00064ADD">
        <w:rPr>
          <w:rFonts w:ascii="GHEA Grapalat" w:hAnsi="GHEA Grapalat" w:cs="Sylfaen"/>
          <w:sz w:val="20"/>
        </w:rPr>
        <w:t>իսկ</w:t>
      </w:r>
      <w:r w:rsidRPr="00064ADD">
        <w:rPr>
          <w:rFonts w:ascii="GHEA Grapalat" w:hAnsi="GHEA Grapalat" w:cs="Sylfaen"/>
          <w:sz w:val="20"/>
          <w:lang w:val="pt-BR"/>
        </w:rPr>
        <w:t xml:space="preserve"> </w:t>
      </w:r>
      <w:r w:rsidRPr="00064ADD">
        <w:rPr>
          <w:rFonts w:ascii="GHEA Grapalat" w:hAnsi="GHEA Grapalat" w:cs="Sylfaen"/>
          <w:sz w:val="20"/>
        </w:rPr>
        <w:t>Կատարողի</w:t>
      </w:r>
      <w:r w:rsidRPr="00064ADD">
        <w:rPr>
          <w:rFonts w:ascii="GHEA Grapalat" w:hAnsi="GHEA Grapalat" w:cs="Sylfaen"/>
          <w:sz w:val="20"/>
          <w:lang w:val="pt-BR"/>
        </w:rPr>
        <w:t xml:space="preserve"> </w:t>
      </w:r>
      <w:r w:rsidRPr="00064ADD">
        <w:rPr>
          <w:rFonts w:ascii="GHEA Grapalat" w:hAnsi="GHEA Grapalat" w:cs="Sylfaen"/>
          <w:sz w:val="20"/>
        </w:rPr>
        <w:t>առաջարկությունը</w:t>
      </w:r>
      <w:r w:rsidRPr="00064ADD">
        <w:rPr>
          <w:rFonts w:ascii="GHEA Grapalat" w:hAnsi="GHEA Grapalat" w:cs="Sylfaen"/>
          <w:sz w:val="20"/>
          <w:lang w:val="pt-BR"/>
        </w:rPr>
        <w:t xml:space="preserve"> </w:t>
      </w:r>
      <w:r w:rsidRPr="00064ADD">
        <w:rPr>
          <w:rFonts w:ascii="GHEA Grapalat" w:hAnsi="GHEA Grapalat" w:cs="Sylfaen"/>
          <w:sz w:val="20"/>
        </w:rPr>
        <w:t>ներկայացվել</w:t>
      </w:r>
      <w:r w:rsidRPr="00064ADD">
        <w:rPr>
          <w:rFonts w:ascii="GHEA Grapalat" w:hAnsi="GHEA Grapalat" w:cs="Sylfaen"/>
          <w:sz w:val="20"/>
          <w:lang w:val="pt-BR"/>
        </w:rPr>
        <w:t xml:space="preserve"> </w:t>
      </w:r>
      <w:r w:rsidRPr="00064ADD">
        <w:rPr>
          <w:rFonts w:ascii="GHEA Grapalat" w:hAnsi="GHEA Grapalat" w:cs="Sylfaen"/>
          <w:sz w:val="20"/>
        </w:rPr>
        <w:t>է</w:t>
      </w:r>
      <w:r w:rsidRPr="00064ADD">
        <w:rPr>
          <w:rFonts w:ascii="GHEA Grapalat" w:hAnsi="GHEA Grapalat" w:cs="Sylfaen"/>
          <w:sz w:val="20"/>
          <w:lang w:val="pt-BR"/>
        </w:rPr>
        <w:t xml:space="preserve"> </w:t>
      </w:r>
      <w:r w:rsidRPr="00064ADD">
        <w:rPr>
          <w:rFonts w:ascii="GHEA Grapalat" w:hAnsi="GHEA Grapalat" w:cs="Sylfaen"/>
          <w:sz w:val="20"/>
        </w:rPr>
        <w:t>ոչ</w:t>
      </w:r>
      <w:r w:rsidRPr="00064ADD">
        <w:rPr>
          <w:rFonts w:ascii="GHEA Grapalat" w:hAnsi="GHEA Grapalat" w:cs="Sylfaen"/>
          <w:sz w:val="20"/>
          <w:lang w:val="pt-BR"/>
        </w:rPr>
        <w:t xml:space="preserve"> </w:t>
      </w:r>
      <w:r w:rsidRPr="00064ADD">
        <w:rPr>
          <w:rFonts w:ascii="GHEA Grapalat" w:hAnsi="GHEA Grapalat" w:cs="Sylfaen"/>
          <w:sz w:val="20"/>
        </w:rPr>
        <w:t>ուշ</w:t>
      </w:r>
      <w:r w:rsidRPr="00064ADD">
        <w:rPr>
          <w:rFonts w:ascii="GHEA Grapalat" w:hAnsi="GHEA Grapalat" w:cs="Sylfaen"/>
          <w:sz w:val="20"/>
          <w:lang w:val="pt-BR"/>
        </w:rPr>
        <w:t xml:space="preserve">, </w:t>
      </w:r>
      <w:r w:rsidRPr="00064ADD">
        <w:rPr>
          <w:rFonts w:ascii="GHEA Grapalat" w:hAnsi="GHEA Grapalat" w:cs="Sylfaen"/>
          <w:sz w:val="20"/>
        </w:rPr>
        <w:t>քան</w:t>
      </w:r>
      <w:r w:rsidRPr="00064ADD">
        <w:rPr>
          <w:rFonts w:ascii="GHEA Grapalat" w:hAnsi="GHEA Grapalat" w:cs="Sylfaen"/>
          <w:sz w:val="20"/>
          <w:lang w:val="pt-BR"/>
        </w:rPr>
        <w:t xml:space="preserve"> </w:t>
      </w:r>
      <w:r w:rsidRPr="00064ADD">
        <w:rPr>
          <w:rFonts w:ascii="GHEA Grapalat" w:hAnsi="GHEA Grapalat" w:cs="Sylfaen"/>
          <w:sz w:val="20"/>
        </w:rPr>
        <w:t>պայմանագրով</w:t>
      </w:r>
      <w:r w:rsidRPr="00064ADD">
        <w:rPr>
          <w:rFonts w:ascii="GHEA Grapalat" w:hAnsi="GHEA Grapalat" w:cs="Sylfaen"/>
          <w:sz w:val="20"/>
          <w:lang w:val="pt-BR"/>
        </w:rPr>
        <w:t xml:space="preserve"> </w:t>
      </w:r>
      <w:r w:rsidRPr="00064ADD">
        <w:rPr>
          <w:rFonts w:ascii="GHEA Grapalat" w:hAnsi="GHEA Grapalat" w:cs="Sylfaen"/>
          <w:sz w:val="20"/>
        </w:rPr>
        <w:t>ի</w:t>
      </w:r>
      <w:r w:rsidRPr="00064ADD">
        <w:rPr>
          <w:rFonts w:ascii="GHEA Grapalat" w:hAnsi="GHEA Grapalat" w:cs="Sylfaen"/>
          <w:sz w:val="20"/>
          <w:lang w:val="pt-BR"/>
        </w:rPr>
        <w:t xml:space="preserve"> </w:t>
      </w:r>
      <w:r w:rsidRPr="00064ADD">
        <w:rPr>
          <w:rFonts w:ascii="GHEA Grapalat" w:hAnsi="GHEA Grapalat" w:cs="Sylfaen"/>
          <w:sz w:val="20"/>
        </w:rPr>
        <w:t>սկզբանե</w:t>
      </w:r>
      <w:r w:rsidRPr="00064ADD">
        <w:rPr>
          <w:rFonts w:ascii="GHEA Grapalat" w:hAnsi="GHEA Grapalat" w:cs="Sylfaen"/>
          <w:sz w:val="20"/>
          <w:lang w:val="pt-BR"/>
        </w:rPr>
        <w:t xml:space="preserve"> </w:t>
      </w:r>
      <w:r w:rsidRPr="00064ADD">
        <w:rPr>
          <w:rFonts w:ascii="GHEA Grapalat" w:hAnsi="GHEA Grapalat" w:cs="Sylfaen"/>
          <w:sz w:val="20"/>
        </w:rPr>
        <w:t>ծառայությունների</w:t>
      </w:r>
      <w:r w:rsidRPr="00064ADD">
        <w:rPr>
          <w:rFonts w:ascii="GHEA Grapalat" w:hAnsi="GHEA Grapalat" w:cs="Sylfaen"/>
          <w:sz w:val="20"/>
          <w:lang w:val="pt-BR"/>
        </w:rPr>
        <w:t xml:space="preserve"> </w:t>
      </w:r>
      <w:r w:rsidRPr="00064ADD">
        <w:rPr>
          <w:rFonts w:ascii="GHEA Grapalat" w:hAnsi="GHEA Grapalat" w:cs="Sylfaen"/>
          <w:sz w:val="20"/>
        </w:rPr>
        <w:t>մատուցման</w:t>
      </w:r>
      <w:r w:rsidRPr="00064ADD">
        <w:rPr>
          <w:rFonts w:ascii="GHEA Grapalat" w:hAnsi="GHEA Grapalat" w:cs="Sylfaen"/>
          <w:sz w:val="20"/>
          <w:lang w:val="pt-BR"/>
        </w:rPr>
        <w:t xml:space="preserve"> </w:t>
      </w:r>
      <w:r w:rsidRPr="00064ADD">
        <w:rPr>
          <w:rFonts w:ascii="GHEA Grapalat" w:hAnsi="GHEA Grapalat" w:cs="Sylfaen"/>
          <w:sz w:val="20"/>
        </w:rPr>
        <w:t>համար</w:t>
      </w:r>
      <w:r w:rsidRPr="00064ADD">
        <w:rPr>
          <w:rFonts w:ascii="GHEA Grapalat" w:hAnsi="GHEA Grapalat" w:cs="Sylfaen"/>
          <w:sz w:val="20"/>
          <w:lang w:val="pt-BR"/>
        </w:rPr>
        <w:t xml:space="preserve"> </w:t>
      </w:r>
      <w:r w:rsidRPr="00064ADD">
        <w:rPr>
          <w:rFonts w:ascii="GHEA Grapalat" w:hAnsi="GHEA Grapalat" w:cs="Sylfaen"/>
          <w:sz w:val="20"/>
        </w:rPr>
        <w:t>սահմանված</w:t>
      </w:r>
      <w:r w:rsidRPr="00064ADD">
        <w:rPr>
          <w:rFonts w:ascii="GHEA Grapalat" w:hAnsi="GHEA Grapalat" w:cs="Sylfaen"/>
          <w:sz w:val="20"/>
          <w:lang w:val="pt-BR"/>
        </w:rPr>
        <w:t xml:space="preserve"> </w:t>
      </w:r>
      <w:r w:rsidRPr="00064ADD">
        <w:rPr>
          <w:rFonts w:ascii="GHEA Grapalat" w:hAnsi="GHEA Grapalat" w:cs="Sylfaen"/>
          <w:sz w:val="20"/>
        </w:rPr>
        <w:t>ժամկետը</w:t>
      </w:r>
      <w:r w:rsidRPr="00064ADD">
        <w:rPr>
          <w:rFonts w:ascii="GHEA Grapalat" w:hAnsi="GHEA Grapalat" w:cs="Sylfaen"/>
          <w:sz w:val="20"/>
          <w:lang w:val="pt-BR"/>
        </w:rPr>
        <w:t xml:space="preserve"> </w:t>
      </w:r>
      <w:r w:rsidRPr="00064ADD">
        <w:rPr>
          <w:rFonts w:ascii="GHEA Grapalat" w:hAnsi="GHEA Grapalat" w:cs="Sylfaen"/>
          <w:sz w:val="20"/>
        </w:rPr>
        <w:t>լրանալուց</w:t>
      </w:r>
      <w:r w:rsidRPr="00064ADD">
        <w:rPr>
          <w:rFonts w:ascii="GHEA Grapalat" w:hAnsi="GHEA Grapalat" w:cs="Sylfaen"/>
          <w:sz w:val="20"/>
          <w:lang w:val="pt-BR"/>
        </w:rPr>
        <w:t xml:space="preserve"> </w:t>
      </w:r>
      <w:r w:rsidRPr="00064ADD">
        <w:rPr>
          <w:rFonts w:ascii="GHEA Grapalat" w:hAnsi="GHEA Grapalat" w:cs="Sylfaen"/>
          <w:sz w:val="20"/>
        </w:rPr>
        <w:t>առնվազն</w:t>
      </w:r>
      <w:r w:rsidRPr="00064ADD">
        <w:rPr>
          <w:rFonts w:ascii="GHEA Grapalat" w:hAnsi="GHEA Grapalat" w:cs="Sylfaen"/>
          <w:sz w:val="20"/>
          <w:lang w:val="pt-BR"/>
        </w:rPr>
        <w:t xml:space="preserve"> 5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w:t>
      </w:r>
      <w:r w:rsidRPr="00064ADD">
        <w:rPr>
          <w:rFonts w:ascii="GHEA Grapalat" w:hAnsi="GHEA Grapalat" w:cs="Sylfaen"/>
          <w:sz w:val="20"/>
          <w:lang w:val="pt-BR"/>
        </w:rPr>
        <w:t xml:space="preserve"> </w:t>
      </w:r>
      <w:r w:rsidRPr="00064ADD">
        <w:rPr>
          <w:rFonts w:ascii="GHEA Grapalat" w:hAnsi="GHEA Grapalat" w:cs="Sylfaen"/>
          <w:sz w:val="20"/>
        </w:rPr>
        <w:t>առաջ</w:t>
      </w:r>
      <w:r w:rsidRPr="00064ADD">
        <w:rPr>
          <w:rFonts w:ascii="GHEA Grapalat" w:hAnsi="GHEA Grapalat" w:cs="Sylfaen"/>
          <w:sz w:val="20"/>
          <w:lang w:val="pt-BR"/>
        </w:rPr>
        <w:t>: Ընդ որում սույն կետով սահմանված դեպքում ծ</w:t>
      </w:r>
      <w:r w:rsidRPr="00064ADD">
        <w:rPr>
          <w:rFonts w:ascii="GHEA Grapalat" w:hAnsi="GHEA Grapalat" w:cs="Times Armenian"/>
          <w:sz w:val="20"/>
          <w:lang w:val="pt-BR"/>
        </w:rPr>
        <w:t>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Times Armenian"/>
          <w:sz w:val="20"/>
        </w:rPr>
        <w:t>մեկ</w:t>
      </w:r>
      <w:r w:rsidRPr="00064ADD">
        <w:rPr>
          <w:rFonts w:ascii="GHEA Grapalat" w:hAnsi="GHEA Grapalat" w:cs="Times Armenian"/>
          <w:sz w:val="20"/>
          <w:lang w:val="pt-BR"/>
        </w:rPr>
        <w:t xml:space="preserve"> </w:t>
      </w:r>
      <w:r w:rsidRPr="00064ADD">
        <w:rPr>
          <w:rFonts w:ascii="GHEA Grapalat" w:hAnsi="GHEA Grapalat" w:cs="Times Armenian"/>
          <w:sz w:val="20"/>
        </w:rPr>
        <w:t>անգամ</w:t>
      </w:r>
      <w:r w:rsidRPr="00064ADD">
        <w:rPr>
          <w:rFonts w:ascii="GHEA Grapalat" w:hAnsi="GHEA Grapalat" w:cs="Times Armenian"/>
          <w:sz w:val="20"/>
          <w:lang w:val="pt-BR"/>
        </w:rPr>
        <w:t xml:space="preserve"> </w:t>
      </w:r>
      <w:r w:rsidRPr="00064ADD">
        <w:rPr>
          <w:rFonts w:ascii="GHEA Grapalat" w:hAnsi="GHEA Grapalat" w:cs="Sylfaen"/>
          <w:sz w:val="20"/>
          <w:lang w:val="hy-AM"/>
        </w:rPr>
        <w:t>մինչև</w:t>
      </w:r>
      <w:r w:rsidRPr="00064ADD">
        <w:rPr>
          <w:rFonts w:ascii="GHEA Grapalat" w:hAnsi="GHEA Grapalat" w:cs="Sylfaen"/>
          <w:sz w:val="20"/>
          <w:lang w:val="pt-BR"/>
        </w:rPr>
        <w:t xml:space="preserve"> 30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օրով</w:t>
      </w:r>
      <w:r w:rsidRPr="00064ADD">
        <w:rPr>
          <w:rFonts w:ascii="GHEA Grapalat" w:hAnsi="GHEA Grapalat" w:cs="Sylfaen"/>
          <w:sz w:val="20"/>
          <w:lang w:val="pt-BR"/>
        </w:rPr>
        <w:t>, բայց ոչ ավել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w:t>
      </w:r>
      <w:r w:rsidRPr="00064ADD">
        <w:rPr>
          <w:rFonts w:ascii="GHEA Grapalat" w:hAnsi="GHEA Grapalat"/>
          <w:sz w:val="20"/>
          <w:szCs w:val="20"/>
          <w:lang w:val="hy-AM" w:eastAsia="ru-RU"/>
        </w:rPr>
        <w:lastRenderedPageBreak/>
        <w:t>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5"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5"/>
    </w:p>
    <w:p w14:paraId="2EDB2BFB"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ՀՀ </w:t>
      </w:r>
      <w:r w:rsidRPr="00064ADD">
        <w:rPr>
          <w:rFonts w:ascii="GHEA Grapalat" w:hAnsi="GHEA Grapalat" w:cs="Sylfaen"/>
          <w:sz w:val="20"/>
          <w:lang w:val="hy-AM"/>
        </w:rPr>
        <w:t>դատարաններում</w:t>
      </w:r>
      <w:r w:rsidRPr="00064ADD">
        <w:rPr>
          <w:rFonts w:ascii="GHEA Grapalat" w:hAnsi="GHEA Grapalat"/>
          <w:sz w:val="20"/>
          <w:lang w:val="hy-AM"/>
        </w:rPr>
        <w:t>։</w:t>
      </w:r>
    </w:p>
    <w:p w14:paraId="29331B1F"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77777777" w:rsidR="007678FA"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69233211" w14:textId="06AB8C2E" w:rsidR="00C36E8F" w:rsidRPr="00064ADD" w:rsidRDefault="00C36E8F" w:rsidP="007678FA">
      <w:pPr>
        <w:ind w:firstLine="567"/>
        <w:jc w:val="both"/>
        <w:rPr>
          <w:rFonts w:ascii="GHEA Grapalat" w:hAnsi="GHEA Grapalat"/>
          <w:bCs/>
          <w:sz w:val="20"/>
          <w:lang w:val="hy-AM"/>
        </w:rPr>
      </w:pPr>
      <w:r w:rsidRPr="00064ADD">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0091FBD5" w14:textId="77777777" w:rsidR="004D3450" w:rsidRDefault="007678FA" w:rsidP="007678FA">
      <w:pPr>
        <w:jc w:val="right"/>
        <w:rPr>
          <w:rFonts w:ascii="GHEA Grapalat" w:hAnsi="GHEA Grapalat"/>
          <w:i/>
          <w:sz w:val="18"/>
          <w:lang w:val="hy-AM"/>
        </w:rPr>
        <w:sectPr w:rsidR="004D3450" w:rsidSect="005844C0">
          <w:footnotePr>
            <w:pos w:val="beneathText"/>
          </w:footnotePr>
          <w:pgSz w:w="11906" w:h="16838" w:code="9"/>
          <w:pgMar w:top="533" w:right="849" w:bottom="426" w:left="663" w:header="561" w:footer="561" w:gutter="0"/>
          <w:cols w:space="720"/>
        </w:sectPr>
      </w:pPr>
      <w:r w:rsidRPr="00064ADD">
        <w:rPr>
          <w:rFonts w:ascii="GHEA Grapalat" w:hAnsi="GHEA Grapalat"/>
          <w:i/>
          <w:sz w:val="18"/>
          <w:lang w:val="hy-AM"/>
        </w:rPr>
        <w:br w:type="page"/>
      </w:r>
    </w:p>
    <w:p w14:paraId="311D412C" w14:textId="11FF0C92"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1</w:t>
      </w:r>
    </w:p>
    <w:p w14:paraId="4A5A1232" w14:textId="75718EEF"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20</w:t>
      </w:r>
      <w:r w:rsidR="00BF7B25">
        <w:rPr>
          <w:rFonts w:ascii="GHEA Grapalat" w:hAnsi="GHEA Grapalat"/>
          <w:i/>
          <w:sz w:val="18"/>
          <w:lang w:val="hy-AM"/>
        </w:rPr>
        <w:t>24</w:t>
      </w:r>
      <w:r w:rsidRPr="00064ADD">
        <w:rPr>
          <w:rFonts w:ascii="GHEA Grapalat" w:hAnsi="GHEA Grapalat"/>
          <w:i/>
          <w:sz w:val="18"/>
          <w:lang w:val="hy-AM"/>
        </w:rPr>
        <w:t xml:space="preserve"> թ. կնքված </w:t>
      </w:r>
    </w:p>
    <w:p w14:paraId="7C78E080" w14:textId="633B94D3"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w:t>
      </w:r>
      <w:r w:rsidR="00451107" w:rsidRPr="00DF4927">
        <w:rPr>
          <w:rFonts w:ascii="GHEA Grapalat" w:hAnsi="GHEA Grapalat"/>
          <w:sz w:val="20"/>
          <w:szCs w:val="20"/>
          <w:lang w:val="af-ZA"/>
        </w:rPr>
        <w:t>«</w:t>
      </w:r>
      <w:r w:rsidR="00BF7B25">
        <w:rPr>
          <w:rFonts w:ascii="GHEA Grapalat" w:hAnsi="GHEA Grapalat"/>
          <w:sz w:val="20"/>
          <w:szCs w:val="20"/>
          <w:lang w:val="af-ZA"/>
        </w:rPr>
        <w:t>ԱՄՓՀ-ԲՄԾՁԲ-04/24</w:t>
      </w:r>
      <w:r w:rsidR="00451107">
        <w:rPr>
          <w:rFonts w:ascii="GHEA Grapalat" w:hAnsi="GHEA Grapalat"/>
          <w:sz w:val="20"/>
          <w:szCs w:val="20"/>
          <w:lang w:val="hy-AM"/>
        </w:rPr>
        <w:t xml:space="preserve">» </w:t>
      </w:r>
      <w:r w:rsidRPr="00064ADD">
        <w:rPr>
          <w:rFonts w:ascii="GHEA Grapalat" w:hAnsi="GHEA Grapalat"/>
          <w:i/>
          <w:sz w:val="18"/>
          <w:lang w:val="hy-AM"/>
        </w:rPr>
        <w:t>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601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655"/>
        <w:gridCol w:w="5670"/>
        <w:gridCol w:w="992"/>
        <w:gridCol w:w="1134"/>
        <w:gridCol w:w="1134"/>
        <w:gridCol w:w="1843"/>
        <w:gridCol w:w="2551"/>
      </w:tblGrid>
      <w:tr w:rsidR="007678FA" w:rsidRPr="00064ADD" w14:paraId="316995FE" w14:textId="77777777" w:rsidTr="009C06A2">
        <w:tc>
          <w:tcPr>
            <w:tcW w:w="16018" w:type="dxa"/>
            <w:gridSpan w:val="8"/>
          </w:tcPr>
          <w:p w14:paraId="1B875236" w14:textId="77777777"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69087A" w:rsidRPr="00064ADD" w14:paraId="7C429E08" w14:textId="77777777" w:rsidTr="009C06A2">
        <w:trPr>
          <w:trHeight w:val="219"/>
        </w:trPr>
        <w:tc>
          <w:tcPr>
            <w:tcW w:w="1039" w:type="dxa"/>
            <w:vMerge w:val="restart"/>
            <w:vAlign w:val="center"/>
          </w:tcPr>
          <w:p w14:paraId="3AAC09D7" w14:textId="77777777" w:rsidR="007678FA" w:rsidRPr="009C06A2" w:rsidRDefault="007678FA" w:rsidP="009C06A2">
            <w:pPr>
              <w:ind w:hanging="65"/>
              <w:jc w:val="center"/>
              <w:rPr>
                <w:rFonts w:ascii="GHEA Grapalat" w:hAnsi="GHEA Grapalat"/>
                <w:sz w:val="12"/>
                <w:szCs w:val="12"/>
              </w:rPr>
            </w:pPr>
            <w:r w:rsidRPr="009C06A2">
              <w:rPr>
                <w:rFonts w:ascii="GHEA Grapalat" w:hAnsi="GHEA Grapalat"/>
                <w:sz w:val="12"/>
                <w:szCs w:val="12"/>
              </w:rPr>
              <w:t>հրավերով նախատեսված չափաբաժնի համարը</w:t>
            </w:r>
          </w:p>
        </w:tc>
        <w:tc>
          <w:tcPr>
            <w:tcW w:w="1655" w:type="dxa"/>
            <w:vMerge w:val="restart"/>
            <w:vAlign w:val="center"/>
          </w:tcPr>
          <w:p w14:paraId="75024B67" w14:textId="77777777" w:rsidR="007678FA" w:rsidRPr="009C06A2" w:rsidRDefault="007678FA" w:rsidP="00E53C12">
            <w:pPr>
              <w:jc w:val="center"/>
              <w:rPr>
                <w:rFonts w:ascii="GHEA Grapalat" w:hAnsi="GHEA Grapalat"/>
                <w:sz w:val="12"/>
                <w:szCs w:val="12"/>
              </w:rPr>
            </w:pPr>
            <w:r w:rsidRPr="009C06A2">
              <w:rPr>
                <w:rFonts w:ascii="GHEA Grapalat" w:hAnsi="GHEA Grapalat"/>
                <w:sz w:val="12"/>
                <w:szCs w:val="12"/>
              </w:rPr>
              <w:t>գնումների պլանով նախատեսված միջանցիկ ծածկագիրը` ըստ ԳՄԱ դասակարգման (CPV)</w:t>
            </w:r>
          </w:p>
        </w:tc>
        <w:tc>
          <w:tcPr>
            <w:tcW w:w="5670" w:type="dxa"/>
            <w:vMerge w:val="restart"/>
            <w:vAlign w:val="center"/>
          </w:tcPr>
          <w:p w14:paraId="7413A780" w14:textId="77777777"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p>
        </w:tc>
        <w:tc>
          <w:tcPr>
            <w:tcW w:w="992" w:type="dxa"/>
            <w:vMerge w:val="restart"/>
            <w:vAlign w:val="center"/>
          </w:tcPr>
          <w:p w14:paraId="310DC7B9" w14:textId="77777777" w:rsidR="007678FA" w:rsidRPr="00064ADD" w:rsidRDefault="007678FA" w:rsidP="00E53C12">
            <w:pPr>
              <w:jc w:val="center"/>
              <w:rPr>
                <w:rFonts w:ascii="GHEA Grapalat" w:hAnsi="GHEA Grapalat"/>
                <w:sz w:val="18"/>
              </w:rPr>
            </w:pPr>
            <w:r w:rsidRPr="00064ADD">
              <w:rPr>
                <w:rFonts w:ascii="GHEA Grapalat" w:hAnsi="GHEA Grapalat"/>
                <w:sz w:val="18"/>
              </w:rPr>
              <w:t>չափման միավորը</w:t>
            </w:r>
          </w:p>
        </w:tc>
        <w:tc>
          <w:tcPr>
            <w:tcW w:w="1134" w:type="dxa"/>
            <w:vMerge w:val="restart"/>
            <w:vAlign w:val="center"/>
          </w:tcPr>
          <w:p w14:paraId="78B3BF2C"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գինը/ՀՀ դրամ</w:t>
            </w:r>
          </w:p>
        </w:tc>
        <w:tc>
          <w:tcPr>
            <w:tcW w:w="1134" w:type="dxa"/>
            <w:vMerge w:val="restart"/>
            <w:vAlign w:val="center"/>
          </w:tcPr>
          <w:p w14:paraId="22B9F951"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քանակը</w:t>
            </w:r>
          </w:p>
        </w:tc>
        <w:tc>
          <w:tcPr>
            <w:tcW w:w="4394" w:type="dxa"/>
            <w:gridSpan w:val="2"/>
            <w:vAlign w:val="center"/>
          </w:tcPr>
          <w:p w14:paraId="539E557E" w14:textId="77777777"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69087A" w:rsidRPr="00064ADD" w14:paraId="0821B6AA" w14:textId="77777777" w:rsidTr="00D32164">
        <w:trPr>
          <w:trHeight w:val="668"/>
        </w:trPr>
        <w:tc>
          <w:tcPr>
            <w:tcW w:w="1039" w:type="dxa"/>
            <w:vMerge/>
            <w:vAlign w:val="center"/>
          </w:tcPr>
          <w:p w14:paraId="22B5A240" w14:textId="77777777" w:rsidR="007678FA" w:rsidRPr="00064ADD" w:rsidRDefault="007678FA" w:rsidP="00E53C12">
            <w:pPr>
              <w:jc w:val="center"/>
              <w:rPr>
                <w:rFonts w:ascii="GHEA Grapalat" w:hAnsi="GHEA Grapalat"/>
                <w:sz w:val="18"/>
              </w:rPr>
            </w:pPr>
          </w:p>
        </w:tc>
        <w:tc>
          <w:tcPr>
            <w:tcW w:w="1655" w:type="dxa"/>
            <w:vMerge/>
            <w:vAlign w:val="center"/>
          </w:tcPr>
          <w:p w14:paraId="2D1E4924" w14:textId="77777777" w:rsidR="007678FA" w:rsidRPr="00064ADD" w:rsidRDefault="007678FA" w:rsidP="00E53C12">
            <w:pPr>
              <w:jc w:val="center"/>
              <w:rPr>
                <w:rFonts w:ascii="GHEA Grapalat" w:hAnsi="GHEA Grapalat"/>
                <w:sz w:val="18"/>
              </w:rPr>
            </w:pPr>
          </w:p>
        </w:tc>
        <w:tc>
          <w:tcPr>
            <w:tcW w:w="5670" w:type="dxa"/>
            <w:vMerge/>
            <w:vAlign w:val="center"/>
          </w:tcPr>
          <w:p w14:paraId="7DE8C663" w14:textId="77777777" w:rsidR="007678FA" w:rsidRPr="00064ADD" w:rsidRDefault="007678FA" w:rsidP="00E53C12">
            <w:pPr>
              <w:jc w:val="center"/>
              <w:rPr>
                <w:rFonts w:ascii="GHEA Grapalat" w:hAnsi="GHEA Grapalat"/>
                <w:sz w:val="18"/>
              </w:rPr>
            </w:pPr>
          </w:p>
        </w:tc>
        <w:tc>
          <w:tcPr>
            <w:tcW w:w="992" w:type="dxa"/>
            <w:vMerge/>
            <w:vAlign w:val="center"/>
          </w:tcPr>
          <w:p w14:paraId="660FBBC6" w14:textId="77777777" w:rsidR="007678FA" w:rsidRPr="00064ADD" w:rsidRDefault="007678FA" w:rsidP="00E53C12">
            <w:pPr>
              <w:jc w:val="center"/>
              <w:rPr>
                <w:rFonts w:ascii="GHEA Grapalat" w:hAnsi="GHEA Grapalat"/>
                <w:sz w:val="18"/>
              </w:rPr>
            </w:pPr>
          </w:p>
        </w:tc>
        <w:tc>
          <w:tcPr>
            <w:tcW w:w="1134" w:type="dxa"/>
            <w:vMerge/>
            <w:vAlign w:val="center"/>
          </w:tcPr>
          <w:p w14:paraId="04A385DB" w14:textId="77777777" w:rsidR="007678FA" w:rsidRPr="00064ADD" w:rsidRDefault="007678FA" w:rsidP="00E53C12">
            <w:pPr>
              <w:jc w:val="center"/>
              <w:rPr>
                <w:rFonts w:ascii="GHEA Grapalat" w:hAnsi="GHEA Grapalat"/>
                <w:sz w:val="18"/>
              </w:rPr>
            </w:pPr>
          </w:p>
        </w:tc>
        <w:tc>
          <w:tcPr>
            <w:tcW w:w="1134" w:type="dxa"/>
            <w:vMerge/>
            <w:vAlign w:val="center"/>
          </w:tcPr>
          <w:p w14:paraId="1052DDC1" w14:textId="77777777" w:rsidR="007678FA" w:rsidRPr="00064ADD" w:rsidRDefault="007678FA" w:rsidP="00E53C12">
            <w:pPr>
              <w:jc w:val="center"/>
              <w:rPr>
                <w:rFonts w:ascii="GHEA Grapalat" w:hAnsi="GHEA Grapalat"/>
                <w:sz w:val="18"/>
              </w:rPr>
            </w:pPr>
          </w:p>
        </w:tc>
        <w:tc>
          <w:tcPr>
            <w:tcW w:w="1843" w:type="dxa"/>
            <w:vAlign w:val="center"/>
          </w:tcPr>
          <w:p w14:paraId="5611FB9F" w14:textId="77777777" w:rsidR="007678FA" w:rsidRPr="00064ADD" w:rsidRDefault="007678FA" w:rsidP="00E53C12">
            <w:pPr>
              <w:jc w:val="center"/>
              <w:rPr>
                <w:rFonts w:ascii="GHEA Grapalat" w:hAnsi="GHEA Grapalat"/>
                <w:sz w:val="18"/>
              </w:rPr>
            </w:pPr>
            <w:r w:rsidRPr="00064ADD">
              <w:rPr>
                <w:rFonts w:ascii="GHEA Grapalat" w:hAnsi="GHEA Grapalat"/>
                <w:sz w:val="18"/>
              </w:rPr>
              <w:t>հասցեն</w:t>
            </w:r>
          </w:p>
        </w:tc>
        <w:tc>
          <w:tcPr>
            <w:tcW w:w="2551" w:type="dxa"/>
            <w:vAlign w:val="center"/>
          </w:tcPr>
          <w:p w14:paraId="0AEED9AF" w14:textId="77777777" w:rsidR="007678FA" w:rsidRPr="00064ADD" w:rsidRDefault="007678FA" w:rsidP="00E53C12">
            <w:pPr>
              <w:jc w:val="center"/>
              <w:rPr>
                <w:rFonts w:ascii="GHEA Grapalat" w:hAnsi="GHEA Grapalat"/>
                <w:sz w:val="18"/>
              </w:rPr>
            </w:pPr>
            <w:r w:rsidRPr="00064ADD">
              <w:rPr>
                <w:rFonts w:ascii="GHEA Grapalat" w:hAnsi="GHEA Grapalat"/>
                <w:sz w:val="18"/>
              </w:rPr>
              <w:t>Ժամկետը**</w:t>
            </w:r>
          </w:p>
        </w:tc>
      </w:tr>
      <w:tr w:rsidR="00BF7B25" w:rsidRPr="0025348A" w14:paraId="11C137F7" w14:textId="77777777" w:rsidTr="00BF7B25">
        <w:trPr>
          <w:trHeight w:val="746"/>
        </w:trPr>
        <w:tc>
          <w:tcPr>
            <w:tcW w:w="1039" w:type="dxa"/>
            <w:vAlign w:val="center"/>
          </w:tcPr>
          <w:p w14:paraId="301DB133" w14:textId="381D5C35" w:rsidR="00BF7B25" w:rsidRDefault="00BF7B25" w:rsidP="00BF7B25">
            <w:pPr>
              <w:jc w:val="center"/>
              <w:rPr>
                <w:rFonts w:ascii="GHEA Grapalat" w:hAnsi="GHEA Grapalat"/>
                <w:sz w:val="20"/>
                <w:lang w:val="hy-AM"/>
              </w:rPr>
            </w:pPr>
            <w:r>
              <w:rPr>
                <w:rFonts w:ascii="GHEA Grapalat" w:hAnsi="GHEA Grapalat"/>
                <w:sz w:val="20"/>
                <w:lang w:val="hy-AM"/>
              </w:rPr>
              <w:t>1</w:t>
            </w:r>
          </w:p>
        </w:tc>
        <w:tc>
          <w:tcPr>
            <w:tcW w:w="1655" w:type="dxa"/>
            <w:vAlign w:val="center"/>
          </w:tcPr>
          <w:p w14:paraId="5B4C8E09" w14:textId="1669FBA2" w:rsidR="00BF7B25" w:rsidRPr="003A20F4" w:rsidRDefault="00BF7B25" w:rsidP="00BF7B25">
            <w:pPr>
              <w:jc w:val="center"/>
              <w:rPr>
                <w:rFonts w:ascii="Calibri" w:hAnsi="Calibri" w:cs="Calibri"/>
                <w:sz w:val="14"/>
                <w:szCs w:val="14"/>
                <w:lang w:val="hy-AM"/>
              </w:rPr>
            </w:pPr>
            <w:r>
              <w:rPr>
                <w:rFonts w:ascii="Calibri" w:hAnsi="Calibri" w:cs="Calibri"/>
                <w:sz w:val="14"/>
                <w:szCs w:val="14"/>
                <w:lang w:val="hy-AM"/>
              </w:rPr>
              <w:t>71351540/1</w:t>
            </w:r>
          </w:p>
          <w:p w14:paraId="7E23CB83" w14:textId="77777777" w:rsidR="00BF7B25" w:rsidRDefault="00BF7B25" w:rsidP="00BF7B25">
            <w:pPr>
              <w:jc w:val="center"/>
              <w:rPr>
                <w:rFonts w:ascii="Calibri" w:hAnsi="Calibri" w:cs="Calibri"/>
                <w:sz w:val="22"/>
                <w:szCs w:val="22"/>
                <w:lang w:val="hy-AM"/>
              </w:rPr>
            </w:pPr>
          </w:p>
        </w:tc>
        <w:tc>
          <w:tcPr>
            <w:tcW w:w="5670" w:type="dxa"/>
            <w:vAlign w:val="center"/>
          </w:tcPr>
          <w:p w14:paraId="3E436690" w14:textId="1CAD50BC" w:rsidR="00BF7B25" w:rsidRPr="0069581E" w:rsidRDefault="00BF7B25" w:rsidP="00BF7B25">
            <w:pPr>
              <w:jc w:val="center"/>
              <w:rPr>
                <w:rFonts w:ascii="GHEA Grapalat" w:hAnsi="GHEA Grapalat" w:cs="Calibri"/>
                <w:bCs/>
                <w:color w:val="000000"/>
                <w:sz w:val="16"/>
                <w:szCs w:val="16"/>
                <w:lang w:val="hy-AM" w:eastAsia="ru-RU"/>
              </w:rPr>
            </w:pPr>
            <w:r w:rsidRPr="00380854">
              <w:rPr>
                <w:rFonts w:ascii="GHEA Grapalat" w:hAnsi="GHEA Grapalat"/>
                <w:sz w:val="16"/>
                <w:szCs w:val="16"/>
                <w:lang w:val="hy-AM"/>
              </w:rPr>
              <w:t xml:space="preserve">Արմավիրի մարզի Փարաքար համայնքի Մերձավան գյուղի  Երևանյան փողոցի 4-րդ նրբանցքի նոր կոյուղագծի կառուցման </w:t>
            </w:r>
            <w:r w:rsidRPr="00380854">
              <w:rPr>
                <w:rFonts w:ascii="GHEA Grapalat" w:hAnsi="GHEA Grapalat" w:cs="Sylfaen"/>
                <w:color w:val="000000"/>
                <w:sz w:val="16"/>
                <w:szCs w:val="16"/>
                <w:lang w:val="hy-AM"/>
              </w:rPr>
              <w:t xml:space="preserve"> </w:t>
            </w:r>
            <w:r>
              <w:rPr>
                <w:rFonts w:ascii="GHEA Grapalat" w:hAnsi="GHEA Grapalat" w:cs="Sylfaen"/>
                <w:color w:val="000000"/>
                <w:sz w:val="16"/>
                <w:szCs w:val="16"/>
                <w:lang w:val="hy-AM"/>
              </w:rPr>
              <w:t>աշխատանքների տեխնիկական հսկողության ծառայություններ</w:t>
            </w:r>
          </w:p>
        </w:tc>
        <w:tc>
          <w:tcPr>
            <w:tcW w:w="992" w:type="dxa"/>
            <w:vAlign w:val="center"/>
          </w:tcPr>
          <w:p w14:paraId="3AC27376" w14:textId="191DFAE2" w:rsidR="00BF7B25" w:rsidRPr="009C06A2" w:rsidRDefault="00BF7B25" w:rsidP="00BF7B25">
            <w:pPr>
              <w:jc w:val="center"/>
              <w:rPr>
                <w:rFonts w:ascii="GHEA Grapalat" w:hAnsi="GHEA Grapalat"/>
                <w:sz w:val="18"/>
                <w:szCs w:val="18"/>
                <w:lang w:val="hy-AM"/>
              </w:rPr>
            </w:pPr>
            <w:r w:rsidRPr="009C06A2">
              <w:rPr>
                <w:rFonts w:ascii="GHEA Grapalat" w:hAnsi="GHEA Grapalat"/>
                <w:sz w:val="18"/>
                <w:szCs w:val="18"/>
                <w:lang w:val="hy-AM"/>
              </w:rPr>
              <w:t>դրամ</w:t>
            </w:r>
          </w:p>
        </w:tc>
        <w:tc>
          <w:tcPr>
            <w:tcW w:w="1134" w:type="dxa"/>
          </w:tcPr>
          <w:p w14:paraId="50D444D7" w14:textId="77777777" w:rsidR="00BF7B25" w:rsidRPr="0025348A" w:rsidRDefault="00BF7B25" w:rsidP="00BF7B25">
            <w:pPr>
              <w:jc w:val="center"/>
              <w:rPr>
                <w:rFonts w:ascii="GHEA Grapalat" w:hAnsi="GHEA Grapalat"/>
                <w:sz w:val="18"/>
                <w:szCs w:val="18"/>
                <w:lang w:val="hy-AM"/>
              </w:rPr>
            </w:pPr>
          </w:p>
        </w:tc>
        <w:tc>
          <w:tcPr>
            <w:tcW w:w="1134" w:type="dxa"/>
            <w:vAlign w:val="center"/>
          </w:tcPr>
          <w:p w14:paraId="7A61D72D" w14:textId="2E2E720A" w:rsidR="00BF7B25" w:rsidRPr="0025348A" w:rsidRDefault="00BF7B25" w:rsidP="00BF7B25">
            <w:pPr>
              <w:jc w:val="center"/>
              <w:rPr>
                <w:rFonts w:ascii="GHEA Grapalat" w:hAnsi="GHEA Grapalat" w:cs="Calibri"/>
                <w:bCs/>
                <w:color w:val="000000"/>
                <w:sz w:val="18"/>
                <w:szCs w:val="18"/>
                <w:lang w:val="hy-AM"/>
              </w:rPr>
            </w:pPr>
            <w:r w:rsidRPr="009C06A2">
              <w:rPr>
                <w:rFonts w:ascii="GHEA Grapalat" w:hAnsi="GHEA Grapalat" w:cs="Calibri"/>
                <w:bCs/>
                <w:color w:val="000000"/>
                <w:sz w:val="18"/>
                <w:szCs w:val="18"/>
              </w:rPr>
              <w:t>1</w:t>
            </w:r>
          </w:p>
        </w:tc>
        <w:tc>
          <w:tcPr>
            <w:tcW w:w="1843" w:type="dxa"/>
            <w:vAlign w:val="center"/>
          </w:tcPr>
          <w:p w14:paraId="1688C8D8" w14:textId="46D9BD7A" w:rsidR="00BF7B25" w:rsidRPr="0025348A" w:rsidRDefault="00BF7B25" w:rsidP="00BF7B25">
            <w:pPr>
              <w:jc w:val="center"/>
              <w:rPr>
                <w:rFonts w:ascii="GHEA Grapalat" w:hAnsi="GHEA Grapalat" w:cs="Calibri"/>
                <w:bCs/>
                <w:color w:val="000000"/>
                <w:sz w:val="14"/>
                <w:szCs w:val="14"/>
                <w:lang w:val="hy-AM"/>
              </w:rPr>
            </w:pPr>
            <w:r w:rsidRPr="0025348A">
              <w:rPr>
                <w:rFonts w:ascii="GHEA Grapalat" w:hAnsi="GHEA Grapalat" w:cs="Calibri"/>
                <w:bCs/>
                <w:color w:val="000000"/>
                <w:sz w:val="14"/>
                <w:szCs w:val="14"/>
                <w:lang w:val="hy-AM"/>
              </w:rPr>
              <w:t>ՀՀ Արմավիրի մարզ, Փարաքար համայնք</w:t>
            </w:r>
          </w:p>
        </w:tc>
        <w:tc>
          <w:tcPr>
            <w:tcW w:w="2551" w:type="dxa"/>
            <w:vAlign w:val="center"/>
          </w:tcPr>
          <w:p w14:paraId="188DC4BD" w14:textId="2A46D4FA" w:rsidR="00BF7B25" w:rsidRDefault="00BF7B25" w:rsidP="00BF7B25">
            <w:pPr>
              <w:jc w:val="center"/>
              <w:rPr>
                <w:rFonts w:ascii="GHEA Grapalat" w:hAnsi="GHEA Grapalat" w:cs="Calibri"/>
                <w:bCs/>
                <w:color w:val="000000"/>
                <w:sz w:val="12"/>
                <w:szCs w:val="12"/>
                <w:lang w:val="hy-AM"/>
              </w:rPr>
            </w:pPr>
            <w:r>
              <w:rPr>
                <w:rFonts w:ascii="GHEA Grapalat" w:hAnsi="GHEA Grapalat" w:cs="Calibri"/>
                <w:bCs/>
                <w:color w:val="000000"/>
                <w:sz w:val="12"/>
                <w:szCs w:val="12"/>
                <w:lang w:val="hy-AM"/>
              </w:rPr>
              <w:t>Մինչև շինարարական աշխատանքների ավարտ</w:t>
            </w:r>
          </w:p>
        </w:tc>
      </w:tr>
      <w:tr w:rsidR="00BF7B25" w:rsidRPr="00BF7B25" w14:paraId="485CECB0" w14:textId="77777777" w:rsidTr="00BF7B25">
        <w:trPr>
          <w:trHeight w:val="746"/>
        </w:trPr>
        <w:tc>
          <w:tcPr>
            <w:tcW w:w="1039" w:type="dxa"/>
            <w:vAlign w:val="center"/>
          </w:tcPr>
          <w:p w14:paraId="7E9CEB8A" w14:textId="1058B31C" w:rsidR="00BF7B25" w:rsidRDefault="00BF7B25" w:rsidP="00BF7B25">
            <w:pPr>
              <w:jc w:val="center"/>
              <w:rPr>
                <w:rFonts w:ascii="GHEA Grapalat" w:hAnsi="GHEA Grapalat"/>
                <w:sz w:val="20"/>
                <w:lang w:val="hy-AM"/>
              </w:rPr>
            </w:pPr>
            <w:r>
              <w:rPr>
                <w:rFonts w:ascii="GHEA Grapalat" w:hAnsi="GHEA Grapalat"/>
                <w:sz w:val="20"/>
                <w:lang w:val="hy-AM"/>
              </w:rPr>
              <w:t>2</w:t>
            </w:r>
          </w:p>
        </w:tc>
        <w:tc>
          <w:tcPr>
            <w:tcW w:w="1655" w:type="dxa"/>
            <w:vAlign w:val="center"/>
          </w:tcPr>
          <w:p w14:paraId="1270FE73" w14:textId="20CDC058" w:rsidR="00BF7B25" w:rsidRPr="003A20F4" w:rsidRDefault="00BF7B25" w:rsidP="00BF7B25">
            <w:pPr>
              <w:jc w:val="center"/>
              <w:rPr>
                <w:rFonts w:ascii="Calibri" w:hAnsi="Calibri" w:cs="Calibri"/>
                <w:sz w:val="14"/>
                <w:szCs w:val="14"/>
                <w:lang w:val="hy-AM"/>
              </w:rPr>
            </w:pPr>
            <w:r>
              <w:rPr>
                <w:rFonts w:ascii="Calibri" w:hAnsi="Calibri" w:cs="Calibri"/>
                <w:sz w:val="14"/>
                <w:szCs w:val="14"/>
                <w:lang w:val="hy-AM"/>
              </w:rPr>
              <w:t>71351540/2</w:t>
            </w:r>
          </w:p>
          <w:p w14:paraId="6504FBE0" w14:textId="77777777" w:rsidR="00BF7B25" w:rsidRDefault="00BF7B25" w:rsidP="00BF7B25">
            <w:pPr>
              <w:jc w:val="center"/>
              <w:rPr>
                <w:rFonts w:ascii="Calibri" w:hAnsi="Calibri" w:cs="Calibri"/>
                <w:sz w:val="14"/>
                <w:szCs w:val="14"/>
                <w:lang w:val="hy-AM"/>
              </w:rPr>
            </w:pPr>
          </w:p>
        </w:tc>
        <w:tc>
          <w:tcPr>
            <w:tcW w:w="5670" w:type="dxa"/>
            <w:vAlign w:val="center"/>
          </w:tcPr>
          <w:p w14:paraId="0B3FAC33" w14:textId="3FFF03DB" w:rsidR="00BF7B25" w:rsidRDefault="00BF7B25" w:rsidP="00BF7B25">
            <w:pPr>
              <w:jc w:val="center"/>
              <w:rPr>
                <w:rFonts w:ascii="GHEA Grapalat" w:hAnsi="GHEA Grapalat" w:cs="Calibri"/>
                <w:bCs/>
                <w:color w:val="000000"/>
                <w:sz w:val="16"/>
                <w:szCs w:val="16"/>
                <w:lang w:val="hy-AM" w:eastAsia="ru-RU"/>
              </w:rPr>
            </w:pPr>
            <w:r w:rsidRPr="00380854">
              <w:rPr>
                <w:rFonts w:ascii="GHEA Grapalat" w:hAnsi="GHEA Grapalat"/>
                <w:sz w:val="16"/>
                <w:szCs w:val="16"/>
                <w:lang w:val="hy-AM"/>
              </w:rPr>
              <w:t xml:space="preserve">Արմավիրի մարզի Փարաքար համայնքի Փարաքար գյուղի  Սևանի փողոցի նոր կոյուղագծի կառուցման </w:t>
            </w:r>
            <w:r>
              <w:rPr>
                <w:rFonts w:ascii="GHEA Grapalat" w:hAnsi="GHEA Grapalat" w:cs="Sylfaen"/>
                <w:color w:val="000000"/>
                <w:sz w:val="16"/>
                <w:szCs w:val="16"/>
                <w:lang w:val="hy-AM"/>
              </w:rPr>
              <w:t>աշխատանքների տեխնիկական հսկողության ծառայություններ</w:t>
            </w:r>
          </w:p>
        </w:tc>
        <w:tc>
          <w:tcPr>
            <w:tcW w:w="992" w:type="dxa"/>
            <w:vAlign w:val="center"/>
          </w:tcPr>
          <w:p w14:paraId="24BDE29E" w14:textId="488CF62C" w:rsidR="00BF7B25" w:rsidRPr="009C06A2" w:rsidRDefault="00BF7B25" w:rsidP="00BF7B25">
            <w:pPr>
              <w:jc w:val="center"/>
              <w:rPr>
                <w:rFonts w:ascii="GHEA Grapalat" w:hAnsi="GHEA Grapalat"/>
                <w:sz w:val="18"/>
                <w:szCs w:val="18"/>
                <w:lang w:val="hy-AM"/>
              </w:rPr>
            </w:pPr>
            <w:r w:rsidRPr="009C06A2">
              <w:rPr>
                <w:rFonts w:ascii="GHEA Grapalat" w:hAnsi="GHEA Grapalat"/>
                <w:sz w:val="18"/>
                <w:szCs w:val="18"/>
                <w:lang w:val="hy-AM"/>
              </w:rPr>
              <w:t>դրամ</w:t>
            </w:r>
          </w:p>
        </w:tc>
        <w:tc>
          <w:tcPr>
            <w:tcW w:w="1134" w:type="dxa"/>
          </w:tcPr>
          <w:p w14:paraId="23AB82D2" w14:textId="77777777" w:rsidR="00BF7B25" w:rsidRPr="0025348A" w:rsidRDefault="00BF7B25" w:rsidP="00BF7B25">
            <w:pPr>
              <w:jc w:val="center"/>
              <w:rPr>
                <w:rFonts w:ascii="GHEA Grapalat" w:hAnsi="GHEA Grapalat"/>
                <w:sz w:val="18"/>
                <w:szCs w:val="18"/>
                <w:lang w:val="hy-AM"/>
              </w:rPr>
            </w:pPr>
          </w:p>
        </w:tc>
        <w:tc>
          <w:tcPr>
            <w:tcW w:w="1134" w:type="dxa"/>
            <w:vAlign w:val="center"/>
          </w:tcPr>
          <w:p w14:paraId="05C66758" w14:textId="62CCD78A" w:rsidR="00BF7B25" w:rsidRPr="00BF7B25" w:rsidRDefault="00BF7B25" w:rsidP="00BF7B25">
            <w:pPr>
              <w:jc w:val="center"/>
              <w:rPr>
                <w:rFonts w:ascii="GHEA Grapalat" w:hAnsi="GHEA Grapalat" w:cs="Calibri"/>
                <w:bCs/>
                <w:color w:val="000000"/>
                <w:sz w:val="18"/>
                <w:szCs w:val="18"/>
                <w:lang w:val="hy-AM"/>
              </w:rPr>
            </w:pPr>
            <w:r w:rsidRPr="009C06A2">
              <w:rPr>
                <w:rFonts w:ascii="GHEA Grapalat" w:hAnsi="GHEA Grapalat" w:cs="Calibri"/>
                <w:bCs/>
                <w:color w:val="000000"/>
                <w:sz w:val="18"/>
                <w:szCs w:val="18"/>
              </w:rPr>
              <w:t>1</w:t>
            </w:r>
          </w:p>
        </w:tc>
        <w:tc>
          <w:tcPr>
            <w:tcW w:w="1843" w:type="dxa"/>
            <w:vAlign w:val="center"/>
          </w:tcPr>
          <w:p w14:paraId="27773F29" w14:textId="6775B600" w:rsidR="00BF7B25" w:rsidRPr="0025348A" w:rsidRDefault="00BF7B25" w:rsidP="00BF7B25">
            <w:pPr>
              <w:jc w:val="center"/>
              <w:rPr>
                <w:rFonts w:ascii="GHEA Grapalat" w:hAnsi="GHEA Grapalat" w:cs="Calibri"/>
                <w:bCs/>
                <w:color w:val="000000"/>
                <w:sz w:val="14"/>
                <w:szCs w:val="14"/>
                <w:lang w:val="hy-AM"/>
              </w:rPr>
            </w:pPr>
            <w:r w:rsidRPr="0025348A">
              <w:rPr>
                <w:rFonts w:ascii="GHEA Grapalat" w:hAnsi="GHEA Grapalat" w:cs="Calibri"/>
                <w:bCs/>
                <w:color w:val="000000"/>
                <w:sz w:val="14"/>
                <w:szCs w:val="14"/>
                <w:lang w:val="hy-AM"/>
              </w:rPr>
              <w:t>ՀՀ Արմավիրի մարզ, Փարաքար համայնք</w:t>
            </w:r>
          </w:p>
        </w:tc>
        <w:tc>
          <w:tcPr>
            <w:tcW w:w="2551" w:type="dxa"/>
            <w:vAlign w:val="center"/>
          </w:tcPr>
          <w:p w14:paraId="24BED778" w14:textId="29D41B48" w:rsidR="00BF7B25" w:rsidRDefault="00BF7B25" w:rsidP="00BF7B25">
            <w:pPr>
              <w:jc w:val="center"/>
              <w:rPr>
                <w:rFonts w:ascii="GHEA Grapalat" w:hAnsi="GHEA Grapalat" w:cs="Calibri"/>
                <w:bCs/>
                <w:color w:val="000000"/>
                <w:sz w:val="12"/>
                <w:szCs w:val="12"/>
                <w:lang w:val="hy-AM"/>
              </w:rPr>
            </w:pPr>
            <w:r>
              <w:rPr>
                <w:rFonts w:ascii="GHEA Grapalat" w:hAnsi="GHEA Grapalat" w:cs="Calibri"/>
                <w:bCs/>
                <w:color w:val="000000"/>
                <w:sz w:val="12"/>
                <w:szCs w:val="12"/>
                <w:lang w:val="hy-AM"/>
              </w:rPr>
              <w:t>Մինչև շինարարական աշխատանքների ավարտ</w:t>
            </w:r>
          </w:p>
        </w:tc>
      </w:tr>
    </w:tbl>
    <w:p w14:paraId="57A14C9F" w14:textId="77777777" w:rsidR="007678FA" w:rsidRDefault="007678FA" w:rsidP="007678FA">
      <w:pPr>
        <w:jc w:val="both"/>
        <w:rPr>
          <w:rFonts w:ascii="GHEA Grapalat" w:hAnsi="GHEA Grapalat"/>
          <w:sz w:val="20"/>
          <w:lang w:val="hy-AM"/>
        </w:rPr>
      </w:pPr>
    </w:p>
    <w:p w14:paraId="5D94AC66" w14:textId="551C20EE" w:rsidR="0095473B" w:rsidRPr="00674D33" w:rsidRDefault="0095473B" w:rsidP="007678FA">
      <w:pPr>
        <w:jc w:val="both"/>
        <w:rPr>
          <w:rFonts w:ascii="GHEA Grapalat" w:hAnsi="GHEA Grapalat"/>
          <w:sz w:val="20"/>
          <w:lang w:val="hy-AM"/>
        </w:rPr>
      </w:pPr>
      <w:r>
        <w:rPr>
          <w:rFonts w:ascii="GHEA Grapalat" w:hAnsi="GHEA Grapalat"/>
          <w:sz w:val="20"/>
          <w:lang w:val="hy-AM"/>
        </w:rPr>
        <w:t xml:space="preserve">      </w:t>
      </w:r>
    </w:p>
    <w:p w14:paraId="62054E8B" w14:textId="4087472D" w:rsidR="007678FA" w:rsidRDefault="0095473B" w:rsidP="007678FA">
      <w:pPr>
        <w:jc w:val="both"/>
        <w:rPr>
          <w:rFonts w:ascii="GHEA Grapalat" w:hAnsi="GHEA Grapalat" w:cs="Calibri"/>
          <w:color w:val="000000"/>
          <w:sz w:val="18"/>
          <w:szCs w:val="16"/>
          <w:lang w:val="hy-AM"/>
        </w:rPr>
      </w:pPr>
      <w:r w:rsidRPr="00453E01">
        <w:rPr>
          <w:rFonts w:ascii="GHEA Grapalat" w:hAnsi="GHEA Grapalat" w:cs="Calibri"/>
          <w:color w:val="000000"/>
          <w:sz w:val="18"/>
          <w:szCs w:val="16"/>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r w:rsidRPr="00453E01">
        <w:rPr>
          <w:rFonts w:ascii="GHEA Grapalat" w:hAnsi="GHEA Grapalat" w:cs="Calibri"/>
          <w:color w:val="000000"/>
          <w:sz w:val="18"/>
          <w:szCs w:val="16"/>
          <w:lang w:val="hy-AM"/>
        </w:rPr>
        <w:b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r w:rsidRPr="00453E01">
        <w:rPr>
          <w:rFonts w:ascii="GHEA Grapalat" w:hAnsi="GHEA Grapalat" w:cs="Calibri"/>
          <w:color w:val="000000"/>
          <w:sz w:val="18"/>
          <w:szCs w:val="16"/>
          <w:lang w:val="hy-AM"/>
        </w:rPr>
        <w:br/>
        <w:t>3. Տեխնիկական հսկողություն իրականացնողի հիմնական պարտականություններն են՝</w:t>
      </w:r>
      <w:r w:rsidRPr="00453E01">
        <w:rPr>
          <w:rFonts w:ascii="GHEA Grapalat" w:hAnsi="GHEA Grapalat" w:cs="Calibri"/>
          <w:color w:val="000000"/>
          <w:sz w:val="18"/>
          <w:szCs w:val="16"/>
          <w:lang w:val="hy-AM"/>
        </w:rPr>
        <w:br/>
        <w:t>• շինարարության սկզբից մինչև ավարտը ընկած ժամանակահատվածում պարբերաբար լուսանկարահանել շինարարության օբյեկտի վիճակը,</w:t>
      </w:r>
      <w:r w:rsidRPr="00453E01">
        <w:rPr>
          <w:rFonts w:ascii="GHEA Grapalat" w:hAnsi="GHEA Grapalat" w:cs="Calibri"/>
          <w:color w:val="000000"/>
          <w:sz w:val="18"/>
          <w:szCs w:val="16"/>
          <w:lang w:val="hy-AM"/>
        </w:rPr>
        <w:br/>
        <w:t>• ապահովել կատարվող աշխատանքների համապատասխանությունը կապալի պայմանագրի պայմաններին, շինարարական նորմերին և կանոններին,</w:t>
      </w:r>
      <w:r w:rsidRPr="00453E01">
        <w:rPr>
          <w:rFonts w:ascii="GHEA Grapalat" w:hAnsi="GHEA Grapalat" w:cs="Calibri"/>
          <w:color w:val="000000"/>
          <w:sz w:val="18"/>
          <w:szCs w:val="16"/>
          <w:lang w:val="hy-AM"/>
        </w:rPr>
        <w:b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r w:rsidRPr="00453E01">
        <w:rPr>
          <w:rFonts w:ascii="GHEA Grapalat" w:hAnsi="GHEA Grapalat" w:cs="Calibri"/>
          <w:color w:val="000000"/>
          <w:sz w:val="18"/>
          <w:szCs w:val="16"/>
          <w:lang w:val="hy-AM"/>
        </w:rPr>
        <w:br/>
        <w:t>• ստուգել և հաստատել աշխատանքային և կատարողական փաստաթղթերը՝ նախապատրաստված Կապալառուի կողմից,</w:t>
      </w:r>
      <w:r w:rsidRPr="00453E01">
        <w:rPr>
          <w:rFonts w:ascii="GHEA Grapalat" w:hAnsi="GHEA Grapalat" w:cs="Calibri"/>
          <w:color w:val="000000"/>
          <w:sz w:val="18"/>
          <w:szCs w:val="16"/>
          <w:lang w:val="hy-AM"/>
        </w:rPr>
        <w:b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r w:rsidRPr="00453E01">
        <w:rPr>
          <w:rFonts w:ascii="GHEA Grapalat" w:hAnsi="GHEA Grapalat" w:cs="Calibri"/>
          <w:color w:val="000000"/>
          <w:sz w:val="18"/>
          <w:szCs w:val="16"/>
          <w:lang w:val="hy-AM"/>
        </w:rPr>
        <w:br/>
        <w:t>• վերահսկել և գնահատել շինաշխատանքների գործընթացը, որպեսզի ապահովվի շինաշխատանքների ավարտը՝ համաձայն պայմանագրի մեջ նշված ժամանակացույցի,</w:t>
      </w:r>
      <w:r w:rsidRPr="00453E01">
        <w:rPr>
          <w:rFonts w:ascii="GHEA Grapalat" w:hAnsi="GHEA Grapalat" w:cs="Calibri"/>
          <w:color w:val="000000"/>
          <w:sz w:val="18"/>
          <w:szCs w:val="16"/>
          <w:lang w:val="hy-AM"/>
        </w:rPr>
        <w:b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 •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r w:rsidRPr="00453E01">
        <w:rPr>
          <w:rFonts w:ascii="GHEA Grapalat" w:hAnsi="GHEA Grapalat" w:cs="Calibri"/>
          <w:color w:val="000000"/>
          <w:sz w:val="18"/>
          <w:szCs w:val="16"/>
          <w:lang w:val="hy-AM"/>
        </w:rPr>
        <w:b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r w:rsidRPr="00453E01">
        <w:rPr>
          <w:rFonts w:ascii="GHEA Grapalat" w:hAnsi="GHEA Grapalat" w:cs="Calibri"/>
          <w:color w:val="000000"/>
          <w:sz w:val="18"/>
          <w:szCs w:val="16"/>
          <w:lang w:val="hy-AM"/>
        </w:rPr>
        <w:b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r w:rsidRPr="00453E01">
        <w:rPr>
          <w:rFonts w:ascii="GHEA Grapalat" w:hAnsi="GHEA Grapalat" w:cs="Calibri"/>
          <w:color w:val="000000"/>
          <w:sz w:val="18"/>
          <w:szCs w:val="16"/>
          <w:lang w:val="hy-AM"/>
        </w:rPr>
        <w:b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r w:rsidRPr="00453E01">
        <w:rPr>
          <w:rFonts w:ascii="GHEA Grapalat" w:hAnsi="GHEA Grapalat" w:cs="Calibri"/>
          <w:color w:val="000000"/>
          <w:sz w:val="18"/>
          <w:szCs w:val="16"/>
          <w:lang w:val="hy-AM"/>
        </w:rPr>
        <w:br/>
      </w:r>
      <w:r w:rsidRPr="00453E01">
        <w:rPr>
          <w:rFonts w:ascii="GHEA Grapalat" w:hAnsi="GHEA Grapalat" w:cs="Calibri"/>
          <w:color w:val="000000"/>
          <w:sz w:val="18"/>
          <w:szCs w:val="16"/>
          <w:lang w:val="hy-AM"/>
        </w:rPr>
        <w:lastRenderedPageBreak/>
        <w:t>• կատարել աշխատանքների ծավալների չափագրումներ և մասնակցել կատարողական փաստաթղթերի կազմմանը և հաստատմանը,</w:t>
      </w:r>
      <w:r w:rsidRPr="00453E01">
        <w:rPr>
          <w:rFonts w:ascii="GHEA Grapalat" w:hAnsi="GHEA Grapalat" w:cs="Calibri"/>
          <w:color w:val="000000"/>
          <w:sz w:val="18"/>
          <w:szCs w:val="16"/>
          <w:lang w:val="hy-AM"/>
        </w:rPr>
        <w:b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r w:rsidRPr="00453E01">
        <w:rPr>
          <w:rFonts w:ascii="GHEA Grapalat" w:hAnsi="GHEA Grapalat" w:cs="Calibri"/>
          <w:color w:val="000000"/>
          <w:sz w:val="18"/>
          <w:szCs w:val="16"/>
          <w:lang w:val="hy-AM"/>
        </w:rPr>
        <w:br/>
        <w:t>• Պատվիրատուի ցուցումով չափագրել կատարման ենթակա աշխատանքները:</w:t>
      </w:r>
      <w:r w:rsidRPr="00453E01">
        <w:rPr>
          <w:rFonts w:ascii="GHEA Grapalat" w:hAnsi="GHEA Grapalat" w:cs="Calibri"/>
          <w:color w:val="000000"/>
          <w:sz w:val="18"/>
          <w:szCs w:val="16"/>
          <w:lang w:val="hy-AM"/>
        </w:rPr>
        <w:br/>
        <w:t xml:space="preserve">•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      </w:t>
      </w:r>
      <w:r w:rsidRPr="00453E01">
        <w:rPr>
          <w:rFonts w:ascii="GHEA Grapalat" w:hAnsi="GHEA Grapalat" w:cs="Calibri"/>
          <w:b/>
          <w:bCs/>
          <w:color w:val="000000"/>
          <w:sz w:val="18"/>
          <w:szCs w:val="16"/>
          <w:lang w:val="hy-AM"/>
        </w:rPr>
        <w:t>Հաշվետվության ներկայացման պահանջներ</w:t>
      </w:r>
      <w:r w:rsidRPr="00453E01">
        <w:rPr>
          <w:rFonts w:ascii="GHEA Grapalat" w:hAnsi="GHEA Grapalat" w:cs="Calibri"/>
          <w:color w:val="000000"/>
          <w:sz w:val="18"/>
          <w:szCs w:val="16"/>
          <w:lang w:val="hy-AM"/>
        </w:rPr>
        <w:b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r w:rsidRPr="00453E01">
        <w:rPr>
          <w:rFonts w:ascii="GHEA Grapalat" w:hAnsi="GHEA Grapalat" w:cs="Calibri"/>
          <w:color w:val="000000"/>
          <w:sz w:val="18"/>
          <w:szCs w:val="16"/>
          <w:lang w:val="hy-AM"/>
        </w:rPr>
        <w:br/>
        <w:t xml:space="preserve">  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r w:rsidRPr="00453E01">
        <w:rPr>
          <w:rFonts w:ascii="GHEA Grapalat" w:hAnsi="GHEA Grapalat" w:cs="Calibri"/>
          <w:color w:val="000000"/>
          <w:sz w:val="18"/>
          <w:szCs w:val="16"/>
          <w:lang w:val="hy-AM"/>
        </w:rPr>
        <w:b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r w:rsidRPr="00453E01">
        <w:rPr>
          <w:rFonts w:ascii="GHEA Grapalat" w:hAnsi="GHEA Grapalat" w:cs="Calibri"/>
          <w:color w:val="000000"/>
          <w:sz w:val="18"/>
          <w:szCs w:val="16"/>
          <w:lang w:val="hy-AM"/>
        </w:rPr>
        <w:b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p w14:paraId="20C26B22" w14:textId="77777777" w:rsidR="0095473B" w:rsidRPr="00674D33" w:rsidRDefault="0095473B" w:rsidP="007678FA">
      <w:pPr>
        <w:jc w:val="both"/>
        <w:rPr>
          <w:rFonts w:ascii="GHEA Grapalat" w:hAnsi="GHEA Grapalat"/>
          <w:sz w:val="20"/>
          <w:lang w:val="hy-AM"/>
        </w:rPr>
      </w:pPr>
    </w:p>
    <w:p w14:paraId="00A32216" w14:textId="77777777" w:rsidR="007678FA" w:rsidRPr="00674D33" w:rsidRDefault="007678FA"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B36B75"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6F74EE" w:rsidRDefault="007678FA" w:rsidP="00E53C12">
            <w:pPr>
              <w:rPr>
                <w:rFonts w:ascii="GHEA Grapalat" w:hAnsi="GHEA Grapalat"/>
                <w:sz w:val="22"/>
                <w:szCs w:val="22"/>
                <w:lang w:val="hy-AM"/>
              </w:rPr>
            </w:pPr>
          </w:p>
          <w:p w14:paraId="6CF9ED47" w14:textId="77777777" w:rsidR="007678FA" w:rsidRPr="006F74EE" w:rsidRDefault="007678FA" w:rsidP="00E53C12">
            <w:pPr>
              <w:rPr>
                <w:rFonts w:ascii="GHEA Grapalat" w:hAnsi="GHEA Grapalat"/>
                <w:sz w:val="22"/>
                <w:szCs w:val="22"/>
                <w:lang w:val="hy-AM"/>
              </w:rPr>
            </w:pPr>
          </w:p>
          <w:p w14:paraId="4B10AC8C" w14:textId="77777777" w:rsidR="007678FA" w:rsidRPr="006F74EE" w:rsidRDefault="007678FA" w:rsidP="00E53C12">
            <w:pPr>
              <w:rPr>
                <w:rFonts w:ascii="GHEA Grapalat" w:hAnsi="GHEA Grapalat"/>
                <w:sz w:val="22"/>
                <w:szCs w:val="22"/>
                <w:lang w:val="hy-AM"/>
              </w:rPr>
            </w:pPr>
          </w:p>
          <w:p w14:paraId="59B860BB" w14:textId="77777777" w:rsidR="007678FA" w:rsidRPr="006F74EE" w:rsidRDefault="007678FA" w:rsidP="00E53C12">
            <w:pPr>
              <w:rPr>
                <w:rFonts w:ascii="GHEA Grapalat" w:hAnsi="GHEA Grapalat"/>
                <w:sz w:val="22"/>
                <w:szCs w:val="22"/>
                <w:lang w:val="hy-AM"/>
              </w:rPr>
            </w:pPr>
          </w:p>
          <w:p w14:paraId="1163D907" w14:textId="77777777" w:rsidR="007678FA" w:rsidRPr="006F74EE" w:rsidRDefault="007678FA" w:rsidP="00E53C12">
            <w:pPr>
              <w:rPr>
                <w:rFonts w:ascii="GHEA Grapalat" w:hAnsi="GHEA Grapalat"/>
                <w:lang w:val="hy-AM"/>
              </w:rPr>
            </w:pPr>
          </w:p>
          <w:p w14:paraId="3E899505" w14:textId="77777777" w:rsidR="007678FA" w:rsidRPr="00580DAE" w:rsidRDefault="007678FA" w:rsidP="00E53C12">
            <w:pPr>
              <w:jc w:val="center"/>
              <w:rPr>
                <w:rFonts w:ascii="GHEA Grapalat" w:hAnsi="GHEA Grapalat"/>
                <w:lang w:val="hy-AM"/>
              </w:rPr>
            </w:pPr>
            <w:r w:rsidRPr="006F74EE">
              <w:rPr>
                <w:rFonts w:ascii="GHEA Grapalat" w:hAnsi="GHEA Grapalat"/>
                <w:lang w:val="hy-AM"/>
              </w:rPr>
              <w:t>----------</w:t>
            </w:r>
            <w:r w:rsidRPr="00580DAE">
              <w:rPr>
                <w:rFonts w:ascii="GHEA Grapalat" w:hAnsi="GHEA Grapalat"/>
                <w:lang w:val="hy-AM"/>
              </w:rPr>
              <w:t>-----------------------</w:t>
            </w:r>
          </w:p>
          <w:p w14:paraId="3F26B27D" w14:textId="77777777" w:rsidR="007678FA" w:rsidRPr="00580DAE" w:rsidRDefault="007678FA" w:rsidP="00E53C12">
            <w:pPr>
              <w:jc w:val="center"/>
              <w:rPr>
                <w:rFonts w:ascii="GHEA Grapalat" w:hAnsi="GHEA Grapalat"/>
                <w:sz w:val="18"/>
                <w:szCs w:val="18"/>
                <w:lang w:val="hy-AM"/>
              </w:rPr>
            </w:pPr>
            <w:r w:rsidRPr="00580DAE">
              <w:rPr>
                <w:rFonts w:ascii="GHEA Grapalat" w:hAnsi="GHEA Grapalat"/>
                <w:sz w:val="18"/>
                <w:szCs w:val="18"/>
                <w:lang w:val="hy-AM"/>
              </w:rPr>
              <w:t>/</w:t>
            </w:r>
            <w:r w:rsidRPr="00580DAE">
              <w:rPr>
                <w:rFonts w:ascii="GHEA Grapalat" w:hAnsi="GHEA Grapalat" w:cs="Sylfaen"/>
                <w:sz w:val="18"/>
                <w:szCs w:val="18"/>
                <w:lang w:val="hy-AM"/>
              </w:rPr>
              <w:t>ստորագրություն</w:t>
            </w:r>
            <w:r w:rsidRPr="00580DAE">
              <w:rPr>
                <w:rFonts w:ascii="GHEA Grapalat" w:hAnsi="GHEA Grapalat"/>
                <w:sz w:val="18"/>
                <w:szCs w:val="18"/>
                <w:lang w:val="hy-AM"/>
              </w:rPr>
              <w:t>/</w:t>
            </w:r>
          </w:p>
          <w:p w14:paraId="4A9A3ECD" w14:textId="77777777" w:rsidR="007678FA" w:rsidRPr="00580DAE" w:rsidRDefault="007678FA" w:rsidP="00E53C12">
            <w:pPr>
              <w:jc w:val="center"/>
              <w:rPr>
                <w:rFonts w:ascii="GHEA Grapalat" w:hAnsi="GHEA Grapalat"/>
                <w:sz w:val="18"/>
                <w:szCs w:val="18"/>
                <w:lang w:val="hy-AM"/>
              </w:rPr>
            </w:pPr>
            <w:r w:rsidRPr="00580DAE">
              <w:rPr>
                <w:rFonts w:ascii="GHEA Grapalat" w:hAnsi="GHEA Grapalat" w:cs="Sylfaen"/>
                <w:sz w:val="18"/>
                <w:szCs w:val="18"/>
                <w:lang w:val="hy-AM"/>
              </w:rPr>
              <w:t>Կ</w:t>
            </w:r>
            <w:r w:rsidRPr="00580DAE">
              <w:rPr>
                <w:rFonts w:ascii="GHEA Grapalat" w:hAnsi="GHEA Grapalat"/>
                <w:sz w:val="18"/>
                <w:szCs w:val="18"/>
                <w:lang w:val="hy-AM"/>
              </w:rPr>
              <w:t>.</w:t>
            </w:r>
            <w:r w:rsidRPr="00580DAE">
              <w:rPr>
                <w:rFonts w:ascii="GHEA Grapalat" w:hAnsi="GHEA Grapalat" w:cs="Sylfaen"/>
                <w:sz w:val="18"/>
                <w:szCs w:val="18"/>
                <w:lang w:val="hy-AM"/>
              </w:rPr>
              <w:t>Տ</w:t>
            </w:r>
          </w:p>
        </w:tc>
        <w:tc>
          <w:tcPr>
            <w:tcW w:w="760" w:type="dxa"/>
          </w:tcPr>
          <w:p w14:paraId="1A680CB3" w14:textId="77777777" w:rsidR="007678FA" w:rsidRPr="00580DAE" w:rsidRDefault="007678FA" w:rsidP="00E53C12">
            <w:pPr>
              <w:spacing w:line="360" w:lineRule="auto"/>
              <w:jc w:val="center"/>
              <w:rPr>
                <w:rFonts w:ascii="GHEA Grapalat" w:hAnsi="GHEA Grapalat"/>
                <w:lang w:val="hy-AM"/>
              </w:rPr>
            </w:pPr>
          </w:p>
        </w:tc>
        <w:tc>
          <w:tcPr>
            <w:tcW w:w="4343" w:type="dxa"/>
          </w:tcPr>
          <w:p w14:paraId="24BBFAC8" w14:textId="77777777" w:rsidR="007678FA" w:rsidRPr="00580DAE" w:rsidRDefault="007678FA" w:rsidP="00E53C12">
            <w:pPr>
              <w:spacing w:line="360" w:lineRule="auto"/>
              <w:jc w:val="center"/>
              <w:rPr>
                <w:rFonts w:ascii="GHEA Grapalat" w:hAnsi="GHEA Grapalat" w:cs="Sylfaen"/>
                <w:b/>
                <w:bCs/>
                <w:lang w:val="hy-AM"/>
              </w:rPr>
            </w:pPr>
            <w:r w:rsidRPr="00064ADD">
              <w:rPr>
                <w:rFonts w:ascii="GHEA Grapalat" w:hAnsi="GHEA Grapalat" w:cs="Sylfaen"/>
                <w:b/>
                <w:bCs/>
                <w:lang w:val="pt-BR"/>
              </w:rPr>
              <w:t>ԿԱՏԱՐՈՂ</w:t>
            </w:r>
          </w:p>
          <w:p w14:paraId="5A9096A2" w14:textId="77777777" w:rsidR="007678FA" w:rsidRPr="00580DAE" w:rsidRDefault="007678FA" w:rsidP="00E53C12">
            <w:pPr>
              <w:jc w:val="center"/>
              <w:rPr>
                <w:rFonts w:ascii="GHEA Grapalat" w:hAnsi="GHEA Grapalat"/>
                <w:lang w:val="hy-AM"/>
              </w:rPr>
            </w:pPr>
          </w:p>
          <w:p w14:paraId="77EFA5BB" w14:textId="77777777" w:rsidR="007678FA" w:rsidRPr="00580DAE" w:rsidRDefault="007678FA" w:rsidP="00E53C12">
            <w:pPr>
              <w:jc w:val="center"/>
              <w:rPr>
                <w:rFonts w:ascii="GHEA Grapalat" w:hAnsi="GHEA Grapalat"/>
                <w:lang w:val="hy-AM"/>
              </w:rPr>
            </w:pPr>
          </w:p>
          <w:p w14:paraId="3FB5F1D1" w14:textId="77777777" w:rsidR="007678FA" w:rsidRPr="00580DAE" w:rsidRDefault="007678FA" w:rsidP="00E53C12">
            <w:pPr>
              <w:jc w:val="center"/>
              <w:rPr>
                <w:rFonts w:ascii="GHEA Grapalat" w:hAnsi="GHEA Grapalat"/>
                <w:lang w:val="hy-AM"/>
              </w:rPr>
            </w:pPr>
          </w:p>
          <w:p w14:paraId="420AB492" w14:textId="77777777" w:rsidR="007678FA" w:rsidRPr="00580DAE" w:rsidRDefault="007678FA" w:rsidP="00E53C12">
            <w:pPr>
              <w:jc w:val="center"/>
              <w:rPr>
                <w:rFonts w:ascii="GHEA Grapalat" w:hAnsi="GHEA Grapalat"/>
                <w:lang w:val="hy-AM"/>
              </w:rPr>
            </w:pPr>
          </w:p>
          <w:p w14:paraId="2FBE101E" w14:textId="77777777" w:rsidR="007678FA" w:rsidRPr="00580DAE" w:rsidRDefault="007678FA" w:rsidP="00E53C12">
            <w:pPr>
              <w:jc w:val="center"/>
              <w:rPr>
                <w:rFonts w:ascii="GHEA Grapalat" w:hAnsi="GHEA Grapalat"/>
                <w:lang w:val="hy-AM"/>
              </w:rPr>
            </w:pPr>
          </w:p>
          <w:p w14:paraId="297D28E4" w14:textId="77777777" w:rsidR="007678FA" w:rsidRPr="00580DAE" w:rsidRDefault="007678FA" w:rsidP="00E53C12">
            <w:pPr>
              <w:jc w:val="center"/>
              <w:rPr>
                <w:rFonts w:ascii="GHEA Grapalat" w:hAnsi="GHEA Grapalat"/>
                <w:lang w:val="hy-AM"/>
              </w:rPr>
            </w:pPr>
            <w:r w:rsidRPr="00580DAE">
              <w:rPr>
                <w:rFonts w:ascii="GHEA Grapalat" w:hAnsi="GHEA Grapalat"/>
                <w:lang w:val="hy-AM"/>
              </w:rPr>
              <w:t>---------------------------------</w:t>
            </w:r>
          </w:p>
          <w:p w14:paraId="41966C13" w14:textId="77777777" w:rsidR="007678FA" w:rsidRPr="00580DAE" w:rsidRDefault="007678FA" w:rsidP="00E53C12">
            <w:pPr>
              <w:jc w:val="center"/>
              <w:rPr>
                <w:rFonts w:ascii="GHEA Grapalat" w:hAnsi="GHEA Grapalat"/>
                <w:sz w:val="18"/>
                <w:szCs w:val="18"/>
                <w:lang w:val="hy-AM"/>
              </w:rPr>
            </w:pPr>
            <w:r w:rsidRPr="00580DAE">
              <w:rPr>
                <w:rFonts w:ascii="GHEA Grapalat" w:hAnsi="GHEA Grapalat"/>
                <w:sz w:val="18"/>
                <w:szCs w:val="18"/>
                <w:lang w:val="hy-AM"/>
              </w:rPr>
              <w:t>/</w:t>
            </w:r>
            <w:r w:rsidRPr="00580DAE">
              <w:rPr>
                <w:rFonts w:ascii="GHEA Grapalat" w:hAnsi="GHEA Grapalat" w:cs="Sylfaen"/>
                <w:sz w:val="18"/>
                <w:szCs w:val="18"/>
                <w:lang w:val="hy-AM"/>
              </w:rPr>
              <w:t>ստորագրություն</w:t>
            </w:r>
            <w:r w:rsidRPr="00580DAE">
              <w:rPr>
                <w:rFonts w:ascii="GHEA Grapalat" w:hAnsi="GHEA Grapalat"/>
                <w:sz w:val="18"/>
                <w:szCs w:val="18"/>
                <w:lang w:val="hy-AM"/>
              </w:rPr>
              <w:t>/</w:t>
            </w:r>
          </w:p>
          <w:p w14:paraId="42BCE60D" w14:textId="77777777" w:rsidR="007678FA" w:rsidRPr="00580DAE" w:rsidRDefault="007678FA" w:rsidP="00E53C12">
            <w:pPr>
              <w:jc w:val="center"/>
              <w:rPr>
                <w:rFonts w:ascii="GHEA Grapalat" w:hAnsi="GHEA Grapalat"/>
                <w:sz w:val="22"/>
                <w:szCs w:val="22"/>
                <w:lang w:val="hy-AM"/>
              </w:rPr>
            </w:pPr>
            <w:r w:rsidRPr="00580DAE">
              <w:rPr>
                <w:rFonts w:ascii="GHEA Grapalat" w:hAnsi="GHEA Grapalat" w:cs="Sylfaen"/>
                <w:sz w:val="18"/>
                <w:szCs w:val="18"/>
                <w:lang w:val="hy-AM"/>
              </w:rPr>
              <w:t>Կ</w:t>
            </w:r>
            <w:r w:rsidRPr="00580DAE">
              <w:rPr>
                <w:rFonts w:ascii="GHEA Grapalat" w:hAnsi="GHEA Grapalat"/>
                <w:sz w:val="18"/>
                <w:szCs w:val="18"/>
                <w:lang w:val="hy-AM"/>
              </w:rPr>
              <w:t>.</w:t>
            </w:r>
            <w:r w:rsidRPr="00580DAE">
              <w:rPr>
                <w:rFonts w:ascii="GHEA Grapalat" w:hAnsi="GHEA Grapalat" w:cs="Sylfaen"/>
                <w:sz w:val="18"/>
                <w:szCs w:val="18"/>
                <w:lang w:val="hy-AM"/>
              </w:rPr>
              <w:t>Տ</w:t>
            </w:r>
          </w:p>
        </w:tc>
      </w:tr>
    </w:tbl>
    <w:p w14:paraId="19004E02" w14:textId="77777777" w:rsidR="004D3450" w:rsidRPr="00580DAE" w:rsidRDefault="004D3450" w:rsidP="007678FA">
      <w:pPr>
        <w:jc w:val="center"/>
        <w:rPr>
          <w:rFonts w:ascii="GHEA Grapalat" w:hAnsi="GHEA Grapalat"/>
          <w:sz w:val="20"/>
          <w:lang w:val="hy-AM"/>
        </w:rPr>
        <w:sectPr w:rsidR="004D3450" w:rsidRPr="00580DAE" w:rsidSect="004D3450">
          <w:footnotePr>
            <w:pos w:val="beneathText"/>
          </w:footnotePr>
          <w:pgSz w:w="16838" w:h="11906" w:orient="landscape" w:code="9"/>
          <w:pgMar w:top="663" w:right="533" w:bottom="851" w:left="425" w:header="561" w:footer="561" w:gutter="0"/>
          <w:cols w:space="720"/>
        </w:sectPr>
      </w:pPr>
    </w:p>
    <w:p w14:paraId="6E67FDCA" w14:textId="77777777" w:rsidR="007678FA" w:rsidRPr="00580DAE" w:rsidRDefault="007678FA" w:rsidP="007678FA">
      <w:pPr>
        <w:jc w:val="right"/>
        <w:rPr>
          <w:rFonts w:ascii="GHEA Grapalat" w:hAnsi="GHEA Grapalat"/>
          <w:sz w:val="20"/>
          <w:lang w:val="hy-AM"/>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66F735E0"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w:t>
      </w:r>
      <w:r w:rsidR="00C36E8F" w:rsidRPr="00064ADD">
        <w:rPr>
          <w:rFonts w:ascii="GHEA Grapalat" w:hAnsi="GHEA Grapalat"/>
          <w:i/>
          <w:sz w:val="18"/>
          <w:lang w:val="hy-AM"/>
        </w:rPr>
        <w:t xml:space="preserve"> </w:t>
      </w:r>
      <w:r w:rsidR="00C36E8F" w:rsidRPr="00DF4927">
        <w:rPr>
          <w:rFonts w:ascii="GHEA Grapalat" w:hAnsi="GHEA Grapalat"/>
          <w:sz w:val="20"/>
          <w:szCs w:val="20"/>
          <w:lang w:val="af-ZA"/>
        </w:rPr>
        <w:t>«</w:t>
      </w:r>
      <w:r w:rsidR="00BF7B25">
        <w:rPr>
          <w:rFonts w:ascii="GHEA Grapalat" w:hAnsi="GHEA Grapalat"/>
          <w:sz w:val="20"/>
          <w:szCs w:val="20"/>
          <w:lang w:val="af-ZA"/>
        </w:rPr>
        <w:t>ԱՄՓՀ-ԲՄԾՁԲ-04/24</w:t>
      </w:r>
      <w:r w:rsidR="00C36E8F">
        <w:rPr>
          <w:rFonts w:ascii="GHEA Grapalat" w:hAnsi="GHEA Grapalat"/>
          <w:sz w:val="20"/>
          <w:szCs w:val="20"/>
          <w:lang w:val="hy-AM"/>
        </w:rPr>
        <w:t>»</w:t>
      </w:r>
      <w:r w:rsidRPr="00064ADD">
        <w:rPr>
          <w:rFonts w:ascii="GHEA Grapalat" w:hAnsi="GHEA Grapalat"/>
          <w:i/>
          <w:sz w:val="18"/>
          <w:lang w:val="hy-AM"/>
        </w:rPr>
        <w:t xml:space="preserve">    ծածկագրով պայմանագրի</w:t>
      </w:r>
    </w:p>
    <w:p w14:paraId="594873CD" w14:textId="77777777" w:rsidR="007678FA" w:rsidRPr="00580DAE" w:rsidRDefault="007678FA" w:rsidP="007678FA">
      <w:pPr>
        <w:tabs>
          <w:tab w:val="left" w:pos="9540"/>
        </w:tabs>
        <w:rPr>
          <w:rFonts w:ascii="GHEA Grapalat" w:hAnsi="GHEA Grapalat"/>
          <w:sz w:val="20"/>
          <w:lang w:val="hy-AM"/>
        </w:rPr>
      </w:pPr>
    </w:p>
    <w:p w14:paraId="4B8F6992" w14:textId="77777777" w:rsidR="007678FA" w:rsidRPr="00580DAE" w:rsidRDefault="007678FA" w:rsidP="007678FA">
      <w:pPr>
        <w:tabs>
          <w:tab w:val="left" w:pos="9540"/>
        </w:tabs>
        <w:rPr>
          <w:rFonts w:ascii="GHEA Grapalat" w:hAnsi="GHEA Grapalat"/>
          <w:sz w:val="20"/>
          <w:lang w:val="hy-AM"/>
        </w:rPr>
      </w:pPr>
    </w:p>
    <w:p w14:paraId="57D1E7AB" w14:textId="77777777" w:rsidR="007678FA" w:rsidRPr="00580DAE" w:rsidRDefault="007678FA" w:rsidP="007678FA">
      <w:pPr>
        <w:jc w:val="center"/>
        <w:rPr>
          <w:rFonts w:ascii="GHEA Grapalat" w:hAnsi="GHEA Grapalat"/>
          <w:sz w:val="20"/>
          <w:lang w:val="hy-AM"/>
        </w:rPr>
      </w:pP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sz w:val="20"/>
          <w:lang w:val="hy-AM"/>
        </w:rPr>
        <w:t>ՎՃԱՐՄԱՆ ԺԱՄԱՆԱԿԱՑՈՒՅՑ*</w:t>
      </w:r>
    </w:p>
    <w:p w14:paraId="2AB17EF6" w14:textId="77777777" w:rsidR="007678FA" w:rsidRPr="00064ADD" w:rsidRDefault="007678FA" w:rsidP="007678FA">
      <w:pPr>
        <w:jc w:val="right"/>
        <w:rPr>
          <w:rFonts w:ascii="GHEA Grapalat" w:hAnsi="GHEA Grapalat"/>
          <w:sz w:val="20"/>
        </w:rPr>
      </w:pPr>
      <w:r w:rsidRPr="00580DAE">
        <w:rPr>
          <w:rFonts w:ascii="GHEA Grapalat" w:hAnsi="GHEA Grapalat"/>
          <w:sz w:val="20"/>
          <w:lang w:val="hy-AM"/>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60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516"/>
        <w:gridCol w:w="4436"/>
        <w:gridCol w:w="648"/>
        <w:gridCol w:w="684"/>
        <w:gridCol w:w="708"/>
        <w:gridCol w:w="672"/>
        <w:gridCol w:w="690"/>
        <w:gridCol w:w="567"/>
        <w:gridCol w:w="567"/>
        <w:gridCol w:w="567"/>
        <w:gridCol w:w="567"/>
        <w:gridCol w:w="567"/>
        <w:gridCol w:w="567"/>
        <w:gridCol w:w="567"/>
        <w:gridCol w:w="1843"/>
      </w:tblGrid>
      <w:tr w:rsidR="007678FA" w:rsidRPr="00064ADD" w14:paraId="6DA1F814" w14:textId="77777777" w:rsidTr="00BF7B25">
        <w:tc>
          <w:tcPr>
            <w:tcW w:w="16018"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7678FA" w:rsidRPr="00BF7B25" w14:paraId="29778976" w14:textId="77777777" w:rsidTr="00BF7B25">
        <w:tc>
          <w:tcPr>
            <w:tcW w:w="852" w:type="dxa"/>
            <w:vAlign w:val="center"/>
          </w:tcPr>
          <w:p w14:paraId="79B71AC3" w14:textId="77777777" w:rsidR="007678FA" w:rsidRPr="00BF7B25" w:rsidRDefault="007678FA" w:rsidP="00E53C12">
            <w:pPr>
              <w:jc w:val="center"/>
              <w:rPr>
                <w:rFonts w:ascii="GHEA Grapalat" w:hAnsi="GHEA Grapalat"/>
                <w:sz w:val="10"/>
                <w:szCs w:val="10"/>
                <w:lang w:val="es-ES"/>
              </w:rPr>
            </w:pPr>
            <w:r w:rsidRPr="00BF7B25">
              <w:rPr>
                <w:rFonts w:ascii="GHEA Grapalat" w:hAnsi="GHEA Grapalat"/>
                <w:sz w:val="10"/>
                <w:szCs w:val="10"/>
              </w:rPr>
              <w:t>հրավերով նախատեսված չափաբաժնի համարը</w:t>
            </w:r>
          </w:p>
        </w:tc>
        <w:tc>
          <w:tcPr>
            <w:tcW w:w="1516" w:type="dxa"/>
            <w:vAlign w:val="center"/>
          </w:tcPr>
          <w:p w14:paraId="008AA2A8" w14:textId="77777777" w:rsidR="007678FA" w:rsidRPr="00BF7B25" w:rsidRDefault="007678FA" w:rsidP="00E53C12">
            <w:pPr>
              <w:jc w:val="center"/>
              <w:rPr>
                <w:rFonts w:ascii="GHEA Grapalat" w:hAnsi="GHEA Grapalat"/>
                <w:sz w:val="10"/>
                <w:szCs w:val="10"/>
                <w:lang w:val="es-ES"/>
              </w:rPr>
            </w:pPr>
            <w:r w:rsidRPr="00BF7B25">
              <w:rPr>
                <w:rFonts w:ascii="GHEA Grapalat" w:hAnsi="GHEA Grapalat"/>
                <w:sz w:val="10"/>
                <w:szCs w:val="10"/>
              </w:rPr>
              <w:t>գնումների</w:t>
            </w:r>
            <w:r w:rsidRPr="00BF7B25">
              <w:rPr>
                <w:rFonts w:ascii="GHEA Grapalat" w:hAnsi="GHEA Grapalat"/>
                <w:sz w:val="10"/>
                <w:szCs w:val="10"/>
                <w:lang w:val="es-ES"/>
              </w:rPr>
              <w:t xml:space="preserve"> </w:t>
            </w:r>
            <w:r w:rsidRPr="00BF7B25">
              <w:rPr>
                <w:rFonts w:ascii="GHEA Grapalat" w:hAnsi="GHEA Grapalat"/>
                <w:sz w:val="10"/>
                <w:szCs w:val="10"/>
              </w:rPr>
              <w:t>պլանով</w:t>
            </w:r>
            <w:r w:rsidRPr="00BF7B25">
              <w:rPr>
                <w:rFonts w:ascii="GHEA Grapalat" w:hAnsi="GHEA Grapalat"/>
                <w:sz w:val="10"/>
                <w:szCs w:val="10"/>
                <w:lang w:val="es-ES"/>
              </w:rPr>
              <w:t xml:space="preserve"> </w:t>
            </w:r>
            <w:r w:rsidRPr="00BF7B25">
              <w:rPr>
                <w:rFonts w:ascii="GHEA Grapalat" w:hAnsi="GHEA Grapalat"/>
                <w:sz w:val="10"/>
                <w:szCs w:val="10"/>
              </w:rPr>
              <w:t>նախատեսված</w:t>
            </w:r>
            <w:r w:rsidRPr="00BF7B25">
              <w:rPr>
                <w:rFonts w:ascii="GHEA Grapalat" w:hAnsi="GHEA Grapalat"/>
                <w:sz w:val="10"/>
                <w:szCs w:val="10"/>
                <w:lang w:val="es-ES"/>
              </w:rPr>
              <w:t xml:space="preserve"> </w:t>
            </w:r>
            <w:r w:rsidRPr="00BF7B25">
              <w:rPr>
                <w:rFonts w:ascii="GHEA Grapalat" w:hAnsi="GHEA Grapalat"/>
                <w:sz w:val="10"/>
                <w:szCs w:val="10"/>
              </w:rPr>
              <w:t>միջանցիկ</w:t>
            </w:r>
            <w:r w:rsidRPr="00BF7B25">
              <w:rPr>
                <w:rFonts w:ascii="GHEA Grapalat" w:hAnsi="GHEA Grapalat"/>
                <w:sz w:val="10"/>
                <w:szCs w:val="10"/>
                <w:lang w:val="es-ES"/>
              </w:rPr>
              <w:t xml:space="preserve"> </w:t>
            </w:r>
            <w:r w:rsidRPr="00BF7B25">
              <w:rPr>
                <w:rFonts w:ascii="GHEA Grapalat" w:hAnsi="GHEA Grapalat"/>
                <w:sz w:val="10"/>
                <w:szCs w:val="10"/>
              </w:rPr>
              <w:t>ծածկագիրը</w:t>
            </w:r>
            <w:r w:rsidRPr="00BF7B25">
              <w:rPr>
                <w:rFonts w:ascii="GHEA Grapalat" w:hAnsi="GHEA Grapalat"/>
                <w:sz w:val="10"/>
                <w:szCs w:val="10"/>
                <w:lang w:val="es-ES"/>
              </w:rPr>
              <w:t xml:space="preserve">` </w:t>
            </w:r>
            <w:r w:rsidRPr="00BF7B25">
              <w:rPr>
                <w:rFonts w:ascii="GHEA Grapalat" w:hAnsi="GHEA Grapalat"/>
                <w:sz w:val="10"/>
                <w:szCs w:val="10"/>
              </w:rPr>
              <w:t>ըստ</w:t>
            </w:r>
            <w:r w:rsidRPr="00BF7B25">
              <w:rPr>
                <w:rFonts w:ascii="GHEA Grapalat" w:hAnsi="GHEA Grapalat"/>
                <w:sz w:val="10"/>
                <w:szCs w:val="10"/>
                <w:lang w:val="es-ES"/>
              </w:rPr>
              <w:t xml:space="preserve"> </w:t>
            </w:r>
            <w:r w:rsidRPr="00BF7B25">
              <w:rPr>
                <w:rFonts w:ascii="GHEA Grapalat" w:hAnsi="GHEA Grapalat"/>
                <w:sz w:val="10"/>
                <w:szCs w:val="10"/>
              </w:rPr>
              <w:t>ԳՄԱ</w:t>
            </w:r>
            <w:r w:rsidRPr="00BF7B25">
              <w:rPr>
                <w:rFonts w:ascii="GHEA Grapalat" w:hAnsi="GHEA Grapalat"/>
                <w:sz w:val="10"/>
                <w:szCs w:val="10"/>
                <w:lang w:val="es-ES"/>
              </w:rPr>
              <w:t xml:space="preserve"> </w:t>
            </w:r>
            <w:r w:rsidRPr="00BF7B25">
              <w:rPr>
                <w:rFonts w:ascii="GHEA Grapalat" w:hAnsi="GHEA Grapalat"/>
                <w:sz w:val="10"/>
                <w:szCs w:val="10"/>
              </w:rPr>
              <w:t>դասակարգման</w:t>
            </w:r>
            <w:r w:rsidRPr="00BF7B25">
              <w:rPr>
                <w:rFonts w:ascii="GHEA Grapalat" w:hAnsi="GHEA Grapalat"/>
                <w:sz w:val="10"/>
                <w:szCs w:val="10"/>
                <w:lang w:val="es-ES"/>
              </w:rPr>
              <w:t xml:space="preserve"> (CPV)</w:t>
            </w:r>
          </w:p>
        </w:tc>
        <w:tc>
          <w:tcPr>
            <w:tcW w:w="4436" w:type="dxa"/>
            <w:vAlign w:val="center"/>
          </w:tcPr>
          <w:p w14:paraId="618EA53A"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անվանումը</w:t>
            </w:r>
          </w:p>
        </w:tc>
        <w:tc>
          <w:tcPr>
            <w:tcW w:w="9214" w:type="dxa"/>
            <w:gridSpan w:val="13"/>
            <w:vAlign w:val="center"/>
          </w:tcPr>
          <w:p w14:paraId="386583A1" w14:textId="20869DD3" w:rsidR="007678FA" w:rsidRPr="00064ADD" w:rsidRDefault="007678FA" w:rsidP="00C36E8F">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w:t>
            </w:r>
            <w:r w:rsidR="00B6176A">
              <w:rPr>
                <w:rFonts w:ascii="GHEA Grapalat" w:hAnsi="GHEA Grapalat"/>
                <w:sz w:val="18"/>
                <w:lang w:val="hy-AM"/>
              </w:rPr>
              <w:t xml:space="preserve">2 </w:t>
            </w:r>
            <w:r w:rsidRPr="00064ADD">
              <w:rPr>
                <w:rFonts w:ascii="GHEA Grapalat" w:hAnsi="GHEA Grapalat"/>
                <w:sz w:val="18"/>
                <w:lang w:val="es-ES"/>
              </w:rPr>
              <w:t>թ-ին` ըստ ամիսների, այդ թվում**</w:t>
            </w:r>
          </w:p>
        </w:tc>
      </w:tr>
      <w:tr w:rsidR="00B6176A" w:rsidRPr="00064ADD" w14:paraId="4B96A09D" w14:textId="77777777" w:rsidTr="00B6176A">
        <w:trPr>
          <w:cantSplit/>
          <w:trHeight w:val="1134"/>
        </w:trPr>
        <w:tc>
          <w:tcPr>
            <w:tcW w:w="852" w:type="dxa"/>
          </w:tcPr>
          <w:p w14:paraId="69E142C4" w14:textId="77777777" w:rsidR="00B6176A" w:rsidRPr="00064ADD" w:rsidRDefault="00B6176A" w:rsidP="00B6176A">
            <w:pPr>
              <w:jc w:val="center"/>
              <w:rPr>
                <w:rFonts w:ascii="GHEA Grapalat" w:hAnsi="GHEA Grapalat"/>
                <w:sz w:val="20"/>
                <w:lang w:val="es-ES"/>
              </w:rPr>
            </w:pPr>
          </w:p>
        </w:tc>
        <w:tc>
          <w:tcPr>
            <w:tcW w:w="1516" w:type="dxa"/>
          </w:tcPr>
          <w:p w14:paraId="01CB3D50" w14:textId="77777777" w:rsidR="00B6176A" w:rsidRPr="00064ADD" w:rsidRDefault="00B6176A" w:rsidP="00B6176A">
            <w:pPr>
              <w:jc w:val="center"/>
              <w:rPr>
                <w:rFonts w:ascii="GHEA Grapalat" w:hAnsi="GHEA Grapalat"/>
                <w:sz w:val="20"/>
                <w:lang w:val="es-ES"/>
              </w:rPr>
            </w:pPr>
          </w:p>
        </w:tc>
        <w:tc>
          <w:tcPr>
            <w:tcW w:w="4436" w:type="dxa"/>
          </w:tcPr>
          <w:p w14:paraId="6CFBCCF3" w14:textId="77777777" w:rsidR="00B6176A" w:rsidRPr="00064ADD" w:rsidRDefault="00B6176A" w:rsidP="00B6176A">
            <w:pPr>
              <w:jc w:val="center"/>
              <w:rPr>
                <w:rFonts w:ascii="GHEA Grapalat" w:hAnsi="GHEA Grapalat"/>
                <w:sz w:val="20"/>
                <w:lang w:val="es-ES"/>
              </w:rPr>
            </w:pPr>
          </w:p>
        </w:tc>
        <w:tc>
          <w:tcPr>
            <w:tcW w:w="648" w:type="dxa"/>
            <w:textDirection w:val="btLr"/>
            <w:vAlign w:val="center"/>
          </w:tcPr>
          <w:p w14:paraId="10C647F0" w14:textId="796B2636" w:rsidR="00B6176A" w:rsidRPr="00B6176A" w:rsidRDefault="00B6176A" w:rsidP="00B6176A">
            <w:pPr>
              <w:ind w:left="113" w:right="-7"/>
              <w:jc w:val="center"/>
              <w:rPr>
                <w:rFonts w:ascii="GHEA Grapalat" w:hAnsi="GHEA Grapalat"/>
                <w:sz w:val="16"/>
                <w:szCs w:val="16"/>
                <w:lang w:val="hy-AM"/>
              </w:rPr>
            </w:pPr>
            <w:r>
              <w:rPr>
                <w:rFonts w:ascii="GHEA Grapalat" w:hAnsi="GHEA Grapalat"/>
                <w:sz w:val="16"/>
                <w:szCs w:val="16"/>
                <w:lang w:val="hy-AM"/>
              </w:rPr>
              <w:t>հունվար</w:t>
            </w:r>
          </w:p>
        </w:tc>
        <w:tc>
          <w:tcPr>
            <w:tcW w:w="684" w:type="dxa"/>
            <w:textDirection w:val="btLr"/>
            <w:vAlign w:val="center"/>
          </w:tcPr>
          <w:p w14:paraId="5C16CC7D" w14:textId="296587BB" w:rsidR="00B6176A" w:rsidRPr="00B6176A" w:rsidRDefault="00B6176A" w:rsidP="00B6176A">
            <w:pPr>
              <w:ind w:left="113" w:right="-7"/>
              <w:jc w:val="center"/>
              <w:rPr>
                <w:rFonts w:ascii="GHEA Grapalat" w:hAnsi="GHEA Grapalat"/>
                <w:sz w:val="16"/>
                <w:szCs w:val="16"/>
                <w:lang w:val="hy-AM"/>
              </w:rPr>
            </w:pPr>
            <w:r>
              <w:rPr>
                <w:rFonts w:ascii="GHEA Grapalat" w:hAnsi="GHEA Grapalat"/>
                <w:sz w:val="16"/>
                <w:szCs w:val="16"/>
                <w:lang w:val="hy-AM"/>
              </w:rPr>
              <w:t>փետրվար</w:t>
            </w:r>
          </w:p>
        </w:tc>
        <w:tc>
          <w:tcPr>
            <w:tcW w:w="708" w:type="dxa"/>
            <w:textDirection w:val="btLr"/>
            <w:vAlign w:val="center"/>
          </w:tcPr>
          <w:p w14:paraId="65452D7C" w14:textId="3714C8AE" w:rsidR="00B6176A" w:rsidRPr="00B6176A" w:rsidRDefault="00B6176A" w:rsidP="00B6176A">
            <w:pPr>
              <w:ind w:left="113" w:right="-7"/>
              <w:jc w:val="center"/>
              <w:rPr>
                <w:rFonts w:ascii="GHEA Grapalat" w:hAnsi="GHEA Grapalat"/>
                <w:sz w:val="16"/>
                <w:szCs w:val="16"/>
                <w:lang w:val="hy-AM"/>
              </w:rPr>
            </w:pPr>
            <w:r>
              <w:rPr>
                <w:rFonts w:ascii="GHEA Grapalat" w:hAnsi="GHEA Grapalat"/>
                <w:sz w:val="16"/>
                <w:szCs w:val="16"/>
                <w:lang w:val="hy-AM"/>
              </w:rPr>
              <w:t>մարտ</w:t>
            </w:r>
          </w:p>
        </w:tc>
        <w:tc>
          <w:tcPr>
            <w:tcW w:w="672" w:type="dxa"/>
            <w:textDirection w:val="btLr"/>
            <w:vAlign w:val="center"/>
          </w:tcPr>
          <w:p w14:paraId="36588D26" w14:textId="33639A72" w:rsidR="00B6176A" w:rsidRPr="00B6176A" w:rsidRDefault="00B6176A" w:rsidP="00B6176A">
            <w:pPr>
              <w:ind w:left="113" w:right="-7"/>
              <w:jc w:val="center"/>
              <w:rPr>
                <w:rFonts w:ascii="GHEA Grapalat" w:hAnsi="GHEA Grapalat"/>
                <w:sz w:val="16"/>
                <w:szCs w:val="16"/>
                <w:lang w:val="hy-AM"/>
              </w:rPr>
            </w:pPr>
            <w:r>
              <w:rPr>
                <w:rFonts w:ascii="GHEA Grapalat" w:hAnsi="GHEA Grapalat"/>
                <w:sz w:val="16"/>
                <w:szCs w:val="16"/>
                <w:lang w:val="hy-AM"/>
              </w:rPr>
              <w:t>ապրիլ</w:t>
            </w:r>
          </w:p>
        </w:tc>
        <w:tc>
          <w:tcPr>
            <w:tcW w:w="690" w:type="dxa"/>
            <w:textDirection w:val="btLr"/>
            <w:vAlign w:val="center"/>
          </w:tcPr>
          <w:p w14:paraId="78367E17" w14:textId="0A9B4F4F" w:rsidR="00B6176A" w:rsidRPr="00B6176A" w:rsidRDefault="00B6176A" w:rsidP="00B6176A">
            <w:pPr>
              <w:ind w:left="113" w:right="-7"/>
              <w:jc w:val="center"/>
              <w:rPr>
                <w:rFonts w:ascii="GHEA Grapalat" w:hAnsi="GHEA Grapalat"/>
                <w:sz w:val="16"/>
                <w:szCs w:val="16"/>
                <w:lang w:val="hy-AM"/>
              </w:rPr>
            </w:pPr>
            <w:r>
              <w:rPr>
                <w:rFonts w:ascii="GHEA Grapalat" w:hAnsi="GHEA Grapalat"/>
                <w:sz w:val="16"/>
                <w:szCs w:val="16"/>
                <w:lang w:val="hy-AM"/>
              </w:rPr>
              <w:t>մայիս</w:t>
            </w:r>
          </w:p>
        </w:tc>
        <w:tc>
          <w:tcPr>
            <w:tcW w:w="567" w:type="dxa"/>
            <w:textDirection w:val="btLr"/>
            <w:vAlign w:val="center"/>
          </w:tcPr>
          <w:p w14:paraId="21C26A6D" w14:textId="34D205D5" w:rsidR="00B6176A" w:rsidRPr="00BF7B25" w:rsidRDefault="00B6176A" w:rsidP="00B6176A">
            <w:pPr>
              <w:ind w:left="113" w:right="-7"/>
              <w:jc w:val="center"/>
              <w:rPr>
                <w:rFonts w:ascii="GHEA Grapalat" w:hAnsi="GHEA Grapalat"/>
                <w:sz w:val="16"/>
                <w:szCs w:val="16"/>
                <w:lang w:val="pt-BR"/>
              </w:rPr>
            </w:pPr>
            <w:r w:rsidRPr="00BF7B25">
              <w:rPr>
                <w:rFonts w:ascii="GHEA Grapalat" w:hAnsi="GHEA Grapalat" w:cs="Sylfaen"/>
                <w:sz w:val="16"/>
                <w:szCs w:val="16"/>
                <w:lang w:val="pt-BR"/>
              </w:rPr>
              <w:t>հունիս</w:t>
            </w:r>
          </w:p>
        </w:tc>
        <w:tc>
          <w:tcPr>
            <w:tcW w:w="567" w:type="dxa"/>
            <w:textDirection w:val="btLr"/>
            <w:vAlign w:val="center"/>
          </w:tcPr>
          <w:p w14:paraId="3A799FD4" w14:textId="77777777" w:rsidR="00B6176A" w:rsidRPr="00BF7B25" w:rsidRDefault="00B6176A" w:rsidP="00B6176A">
            <w:pPr>
              <w:ind w:left="113" w:right="-7"/>
              <w:jc w:val="center"/>
              <w:rPr>
                <w:rFonts w:ascii="GHEA Grapalat" w:hAnsi="GHEA Grapalat"/>
                <w:sz w:val="16"/>
                <w:szCs w:val="16"/>
                <w:lang w:val="pt-BR"/>
              </w:rPr>
            </w:pPr>
            <w:r w:rsidRPr="00BF7B25">
              <w:rPr>
                <w:rFonts w:ascii="GHEA Grapalat" w:hAnsi="GHEA Grapalat" w:cs="Sylfaen"/>
                <w:sz w:val="16"/>
                <w:szCs w:val="16"/>
                <w:lang w:val="pt-BR"/>
              </w:rPr>
              <w:t>հուլիս</w:t>
            </w:r>
            <w:r w:rsidRPr="00BF7B25">
              <w:rPr>
                <w:rFonts w:ascii="GHEA Grapalat" w:hAnsi="GHEA Grapalat" w:cs="Times Armenian"/>
                <w:sz w:val="16"/>
                <w:szCs w:val="16"/>
                <w:lang w:val="pt-BR"/>
              </w:rPr>
              <w:t xml:space="preserve"> </w:t>
            </w:r>
          </w:p>
        </w:tc>
        <w:tc>
          <w:tcPr>
            <w:tcW w:w="567" w:type="dxa"/>
            <w:textDirection w:val="btLr"/>
            <w:vAlign w:val="center"/>
          </w:tcPr>
          <w:p w14:paraId="66F565C0" w14:textId="77777777" w:rsidR="00B6176A" w:rsidRPr="00BF7B25" w:rsidRDefault="00B6176A" w:rsidP="00B6176A">
            <w:pPr>
              <w:ind w:left="113" w:right="-7"/>
              <w:jc w:val="center"/>
              <w:rPr>
                <w:rFonts w:ascii="GHEA Grapalat" w:hAnsi="GHEA Grapalat"/>
                <w:sz w:val="16"/>
                <w:szCs w:val="16"/>
                <w:lang w:val="pt-BR"/>
              </w:rPr>
            </w:pPr>
            <w:r w:rsidRPr="00BF7B25">
              <w:rPr>
                <w:rFonts w:ascii="GHEA Grapalat" w:hAnsi="GHEA Grapalat" w:cs="Sylfaen"/>
                <w:sz w:val="16"/>
                <w:szCs w:val="16"/>
                <w:lang w:val="pt-BR"/>
              </w:rPr>
              <w:t>օգոստոս</w:t>
            </w:r>
          </w:p>
        </w:tc>
        <w:tc>
          <w:tcPr>
            <w:tcW w:w="567" w:type="dxa"/>
            <w:textDirection w:val="btLr"/>
            <w:vAlign w:val="center"/>
          </w:tcPr>
          <w:p w14:paraId="6F4D5981" w14:textId="77777777" w:rsidR="00B6176A" w:rsidRPr="00BF7B25" w:rsidRDefault="00B6176A" w:rsidP="00B6176A">
            <w:pPr>
              <w:ind w:left="113" w:right="-7"/>
              <w:jc w:val="center"/>
              <w:rPr>
                <w:rFonts w:ascii="GHEA Grapalat" w:hAnsi="GHEA Grapalat"/>
                <w:sz w:val="16"/>
                <w:szCs w:val="16"/>
                <w:lang w:val="pt-BR"/>
              </w:rPr>
            </w:pPr>
            <w:r w:rsidRPr="00BF7B25">
              <w:rPr>
                <w:rFonts w:ascii="GHEA Grapalat" w:hAnsi="GHEA Grapalat" w:cs="Sylfaen"/>
                <w:sz w:val="16"/>
                <w:szCs w:val="16"/>
                <w:lang w:val="pt-BR"/>
              </w:rPr>
              <w:t>սեպտեմբեր</w:t>
            </w:r>
            <w:r w:rsidRPr="00BF7B25">
              <w:rPr>
                <w:rFonts w:ascii="GHEA Grapalat" w:hAnsi="GHEA Grapalat" w:cs="Times Armenian"/>
                <w:sz w:val="16"/>
                <w:szCs w:val="16"/>
                <w:lang w:val="pt-BR"/>
              </w:rPr>
              <w:t xml:space="preserve"> </w:t>
            </w:r>
          </w:p>
        </w:tc>
        <w:tc>
          <w:tcPr>
            <w:tcW w:w="567" w:type="dxa"/>
            <w:textDirection w:val="btLr"/>
            <w:vAlign w:val="center"/>
          </w:tcPr>
          <w:p w14:paraId="056F9324" w14:textId="77777777" w:rsidR="00B6176A" w:rsidRPr="00BF7B25" w:rsidRDefault="00B6176A" w:rsidP="00B6176A">
            <w:pPr>
              <w:ind w:left="113" w:right="-7"/>
              <w:jc w:val="center"/>
              <w:rPr>
                <w:rFonts w:ascii="GHEA Grapalat" w:hAnsi="GHEA Grapalat"/>
                <w:sz w:val="16"/>
                <w:szCs w:val="16"/>
                <w:lang w:val="pt-BR"/>
              </w:rPr>
            </w:pPr>
            <w:r w:rsidRPr="00BF7B25">
              <w:rPr>
                <w:rFonts w:ascii="GHEA Grapalat" w:hAnsi="GHEA Grapalat" w:cs="Sylfaen"/>
                <w:sz w:val="16"/>
                <w:szCs w:val="16"/>
                <w:lang w:val="pt-BR"/>
              </w:rPr>
              <w:t>հոկտեմբեր</w:t>
            </w:r>
          </w:p>
        </w:tc>
        <w:tc>
          <w:tcPr>
            <w:tcW w:w="567" w:type="dxa"/>
            <w:textDirection w:val="btLr"/>
            <w:vAlign w:val="center"/>
          </w:tcPr>
          <w:p w14:paraId="246C8780" w14:textId="77777777" w:rsidR="00B6176A" w:rsidRPr="00BF7B25" w:rsidRDefault="00B6176A" w:rsidP="00B6176A">
            <w:pPr>
              <w:ind w:left="113" w:right="-7"/>
              <w:jc w:val="center"/>
              <w:rPr>
                <w:rFonts w:ascii="GHEA Grapalat" w:hAnsi="GHEA Grapalat"/>
                <w:sz w:val="16"/>
                <w:szCs w:val="16"/>
                <w:lang w:val="pt-BR"/>
              </w:rPr>
            </w:pPr>
            <w:r w:rsidRPr="00BF7B25">
              <w:rPr>
                <w:rFonts w:ascii="GHEA Grapalat" w:hAnsi="GHEA Grapalat"/>
                <w:sz w:val="16"/>
                <w:szCs w:val="16"/>
              </w:rPr>
              <w:t xml:space="preserve"> </w:t>
            </w:r>
            <w:r w:rsidRPr="00BF7B25">
              <w:rPr>
                <w:rFonts w:ascii="GHEA Grapalat" w:hAnsi="GHEA Grapalat" w:cs="Sylfaen"/>
                <w:sz w:val="16"/>
                <w:szCs w:val="16"/>
                <w:lang w:val="pt-BR"/>
              </w:rPr>
              <w:t>նոյեմբեր</w:t>
            </w:r>
          </w:p>
        </w:tc>
        <w:tc>
          <w:tcPr>
            <w:tcW w:w="567" w:type="dxa"/>
            <w:textDirection w:val="btLr"/>
            <w:vAlign w:val="center"/>
          </w:tcPr>
          <w:p w14:paraId="7296EE8C" w14:textId="77777777" w:rsidR="00B6176A" w:rsidRPr="00BF7B25" w:rsidRDefault="00B6176A" w:rsidP="00B6176A">
            <w:pPr>
              <w:ind w:left="113" w:right="-7"/>
              <w:jc w:val="center"/>
              <w:rPr>
                <w:rFonts w:ascii="GHEA Grapalat" w:hAnsi="GHEA Grapalat"/>
                <w:sz w:val="16"/>
                <w:szCs w:val="16"/>
                <w:lang w:val="pt-BR"/>
              </w:rPr>
            </w:pPr>
            <w:r w:rsidRPr="00BF7B25">
              <w:rPr>
                <w:rFonts w:ascii="GHEA Grapalat" w:hAnsi="GHEA Grapalat" w:cs="Sylfaen"/>
                <w:sz w:val="16"/>
                <w:szCs w:val="16"/>
                <w:lang w:val="pt-BR"/>
              </w:rPr>
              <w:t>դեկտեմբեր</w:t>
            </w:r>
          </w:p>
        </w:tc>
        <w:tc>
          <w:tcPr>
            <w:tcW w:w="1843" w:type="dxa"/>
            <w:vAlign w:val="center"/>
          </w:tcPr>
          <w:p w14:paraId="234A61C7" w14:textId="77777777" w:rsidR="00B6176A" w:rsidRPr="00064ADD" w:rsidRDefault="00B6176A" w:rsidP="00B6176A">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B6176A" w:rsidRPr="00064ADD" w:rsidRDefault="00B6176A" w:rsidP="00B6176A">
            <w:pPr>
              <w:jc w:val="center"/>
              <w:rPr>
                <w:rFonts w:ascii="GHEA Grapalat" w:hAnsi="GHEA Grapalat"/>
                <w:sz w:val="18"/>
                <w:lang w:val="es-ES"/>
              </w:rPr>
            </w:pPr>
          </w:p>
        </w:tc>
      </w:tr>
      <w:tr w:rsidR="00B6176A" w:rsidRPr="0025348A" w14:paraId="4E330E52" w14:textId="77777777" w:rsidTr="00B6176A">
        <w:trPr>
          <w:cantSplit/>
          <w:trHeight w:val="908"/>
        </w:trPr>
        <w:tc>
          <w:tcPr>
            <w:tcW w:w="852" w:type="dxa"/>
            <w:vAlign w:val="center"/>
          </w:tcPr>
          <w:p w14:paraId="308AF669" w14:textId="67940712" w:rsidR="00B6176A" w:rsidRDefault="00B6176A" w:rsidP="00B6176A">
            <w:pPr>
              <w:jc w:val="center"/>
              <w:rPr>
                <w:rFonts w:ascii="GHEA Grapalat" w:hAnsi="GHEA Grapalat"/>
                <w:sz w:val="20"/>
                <w:lang w:val="hy-AM"/>
              </w:rPr>
            </w:pPr>
            <w:r>
              <w:rPr>
                <w:rFonts w:ascii="GHEA Grapalat" w:hAnsi="GHEA Grapalat"/>
                <w:sz w:val="20"/>
                <w:lang w:val="hy-AM"/>
              </w:rPr>
              <w:t>1</w:t>
            </w:r>
          </w:p>
        </w:tc>
        <w:tc>
          <w:tcPr>
            <w:tcW w:w="1516" w:type="dxa"/>
            <w:vAlign w:val="center"/>
          </w:tcPr>
          <w:p w14:paraId="191640E7" w14:textId="721A0952" w:rsidR="00B6176A" w:rsidRPr="003A20F4" w:rsidRDefault="00B6176A" w:rsidP="00B6176A">
            <w:pPr>
              <w:jc w:val="center"/>
              <w:rPr>
                <w:rFonts w:ascii="Calibri" w:hAnsi="Calibri" w:cs="Calibri"/>
                <w:sz w:val="14"/>
                <w:szCs w:val="14"/>
                <w:lang w:val="hy-AM"/>
              </w:rPr>
            </w:pPr>
            <w:r>
              <w:rPr>
                <w:rFonts w:ascii="Calibri" w:hAnsi="Calibri" w:cs="Calibri"/>
                <w:sz w:val="14"/>
                <w:szCs w:val="14"/>
                <w:lang w:val="hy-AM"/>
              </w:rPr>
              <w:t>71351540/1</w:t>
            </w:r>
          </w:p>
          <w:p w14:paraId="5E1BD88F" w14:textId="77777777" w:rsidR="00B6176A" w:rsidRDefault="00B6176A" w:rsidP="00B6176A">
            <w:pPr>
              <w:jc w:val="center"/>
              <w:rPr>
                <w:rFonts w:ascii="Calibri" w:hAnsi="Calibri" w:cs="Calibri"/>
                <w:sz w:val="22"/>
                <w:szCs w:val="22"/>
                <w:lang w:val="hy-AM"/>
              </w:rPr>
            </w:pPr>
          </w:p>
        </w:tc>
        <w:tc>
          <w:tcPr>
            <w:tcW w:w="4436" w:type="dxa"/>
            <w:vAlign w:val="center"/>
          </w:tcPr>
          <w:p w14:paraId="6D4FCB8D" w14:textId="2AB1AD99" w:rsidR="00B6176A" w:rsidRPr="0069581E" w:rsidRDefault="00B6176A" w:rsidP="00B6176A">
            <w:pPr>
              <w:jc w:val="center"/>
              <w:rPr>
                <w:rFonts w:ascii="GHEA Grapalat" w:hAnsi="GHEA Grapalat" w:cs="Calibri"/>
                <w:bCs/>
                <w:color w:val="000000"/>
                <w:sz w:val="16"/>
                <w:szCs w:val="16"/>
                <w:lang w:val="hy-AM" w:eastAsia="ru-RU"/>
              </w:rPr>
            </w:pPr>
            <w:r w:rsidRPr="00380854">
              <w:rPr>
                <w:rFonts w:ascii="GHEA Grapalat" w:hAnsi="GHEA Grapalat"/>
                <w:sz w:val="16"/>
                <w:szCs w:val="16"/>
                <w:lang w:val="hy-AM"/>
              </w:rPr>
              <w:t xml:space="preserve">Արմավիրի մարզի Փարաքար համայնքի Մերձավան գյուղի  Երևանյան փողոցի 4-րդ նրբանցքի նոր կոյուղագծի կառուցման </w:t>
            </w:r>
            <w:r w:rsidRPr="00380854">
              <w:rPr>
                <w:rFonts w:ascii="GHEA Grapalat" w:hAnsi="GHEA Grapalat" w:cs="Sylfaen"/>
                <w:color w:val="000000"/>
                <w:sz w:val="16"/>
                <w:szCs w:val="16"/>
                <w:lang w:val="hy-AM"/>
              </w:rPr>
              <w:t xml:space="preserve"> </w:t>
            </w:r>
            <w:r>
              <w:rPr>
                <w:rFonts w:ascii="GHEA Grapalat" w:hAnsi="GHEA Grapalat" w:cs="Sylfaen"/>
                <w:color w:val="000000"/>
                <w:sz w:val="16"/>
                <w:szCs w:val="16"/>
                <w:lang w:val="hy-AM"/>
              </w:rPr>
              <w:t>աշխատանքների տեխնիկական հսկողության ծառայություններ</w:t>
            </w:r>
          </w:p>
        </w:tc>
        <w:tc>
          <w:tcPr>
            <w:tcW w:w="648" w:type="dxa"/>
            <w:vAlign w:val="center"/>
          </w:tcPr>
          <w:p w14:paraId="088B39F3" w14:textId="77777777" w:rsidR="00B6176A" w:rsidRDefault="00B6176A" w:rsidP="00B6176A">
            <w:pPr>
              <w:jc w:val="center"/>
              <w:rPr>
                <w:rFonts w:ascii="GHEA Grapalat" w:hAnsi="GHEA Grapalat"/>
                <w:sz w:val="14"/>
                <w:szCs w:val="14"/>
                <w:lang w:val="hy-AM"/>
              </w:rPr>
            </w:pPr>
            <w:r>
              <w:rPr>
                <w:rFonts w:ascii="GHEA Grapalat" w:hAnsi="GHEA Grapalat"/>
                <w:sz w:val="14"/>
                <w:szCs w:val="14"/>
                <w:lang w:val="hy-AM"/>
              </w:rPr>
              <w:t xml:space="preserve">---- </w:t>
            </w:r>
          </w:p>
          <w:p w14:paraId="2940C5C1" w14:textId="603ADB71" w:rsidR="00B6176A" w:rsidRPr="00D32164" w:rsidRDefault="00B6176A" w:rsidP="00B6176A">
            <w:pPr>
              <w:jc w:val="center"/>
              <w:rPr>
                <w:rFonts w:ascii="GHEA Grapalat" w:hAnsi="GHEA Grapalat"/>
                <w:sz w:val="14"/>
                <w:szCs w:val="14"/>
                <w:lang w:val="hy-AM"/>
              </w:rPr>
            </w:pPr>
            <w:r w:rsidRPr="00D32164">
              <w:rPr>
                <w:rFonts w:ascii="GHEA Grapalat" w:hAnsi="GHEA Grapalat"/>
                <w:sz w:val="14"/>
                <w:szCs w:val="14"/>
                <w:lang w:val="pt-BR"/>
              </w:rPr>
              <w:t>%</w:t>
            </w:r>
          </w:p>
        </w:tc>
        <w:tc>
          <w:tcPr>
            <w:tcW w:w="684" w:type="dxa"/>
            <w:vAlign w:val="center"/>
          </w:tcPr>
          <w:p w14:paraId="4D0178C8" w14:textId="77777777" w:rsidR="00B6176A" w:rsidRDefault="00B6176A" w:rsidP="00B6176A">
            <w:pPr>
              <w:jc w:val="center"/>
              <w:rPr>
                <w:rFonts w:ascii="GHEA Grapalat" w:hAnsi="GHEA Grapalat"/>
                <w:sz w:val="14"/>
                <w:szCs w:val="14"/>
                <w:lang w:val="hy-AM"/>
              </w:rPr>
            </w:pPr>
            <w:r>
              <w:rPr>
                <w:rFonts w:ascii="GHEA Grapalat" w:hAnsi="GHEA Grapalat"/>
                <w:sz w:val="14"/>
                <w:szCs w:val="14"/>
                <w:lang w:val="hy-AM"/>
              </w:rPr>
              <w:t xml:space="preserve">---- </w:t>
            </w:r>
          </w:p>
          <w:p w14:paraId="47E0A2D4" w14:textId="4C837EBA" w:rsidR="00B6176A" w:rsidRPr="00D32164" w:rsidRDefault="00B6176A" w:rsidP="00B6176A">
            <w:pPr>
              <w:jc w:val="center"/>
              <w:rPr>
                <w:rFonts w:ascii="GHEA Grapalat" w:hAnsi="GHEA Grapalat"/>
                <w:sz w:val="14"/>
                <w:szCs w:val="14"/>
                <w:lang w:val="hy-AM"/>
              </w:rPr>
            </w:pPr>
            <w:r w:rsidRPr="00D32164">
              <w:rPr>
                <w:rFonts w:ascii="GHEA Grapalat" w:hAnsi="GHEA Grapalat"/>
                <w:sz w:val="14"/>
                <w:szCs w:val="14"/>
                <w:lang w:val="pt-BR"/>
              </w:rPr>
              <w:t>%</w:t>
            </w:r>
          </w:p>
        </w:tc>
        <w:tc>
          <w:tcPr>
            <w:tcW w:w="708" w:type="dxa"/>
            <w:vAlign w:val="center"/>
          </w:tcPr>
          <w:p w14:paraId="6BA178E3" w14:textId="77777777" w:rsidR="00B6176A" w:rsidRDefault="00B6176A" w:rsidP="00B6176A">
            <w:pPr>
              <w:jc w:val="center"/>
              <w:rPr>
                <w:rFonts w:ascii="GHEA Grapalat" w:hAnsi="GHEA Grapalat"/>
                <w:sz w:val="14"/>
                <w:szCs w:val="14"/>
                <w:lang w:val="hy-AM"/>
              </w:rPr>
            </w:pPr>
            <w:r>
              <w:rPr>
                <w:rFonts w:ascii="GHEA Grapalat" w:hAnsi="GHEA Grapalat"/>
                <w:sz w:val="14"/>
                <w:szCs w:val="14"/>
                <w:lang w:val="hy-AM"/>
              </w:rPr>
              <w:t xml:space="preserve">---- </w:t>
            </w:r>
          </w:p>
          <w:p w14:paraId="2E7C6C64" w14:textId="2CA79C12" w:rsidR="00B6176A" w:rsidRPr="00D32164" w:rsidRDefault="00B6176A" w:rsidP="00B6176A">
            <w:pPr>
              <w:jc w:val="center"/>
              <w:rPr>
                <w:rFonts w:ascii="GHEA Grapalat" w:hAnsi="GHEA Grapalat"/>
                <w:sz w:val="14"/>
                <w:szCs w:val="14"/>
                <w:lang w:val="hy-AM"/>
              </w:rPr>
            </w:pPr>
            <w:r w:rsidRPr="00D32164">
              <w:rPr>
                <w:rFonts w:ascii="GHEA Grapalat" w:hAnsi="GHEA Grapalat"/>
                <w:sz w:val="14"/>
                <w:szCs w:val="14"/>
                <w:lang w:val="pt-BR"/>
              </w:rPr>
              <w:t>%</w:t>
            </w:r>
          </w:p>
        </w:tc>
        <w:tc>
          <w:tcPr>
            <w:tcW w:w="672" w:type="dxa"/>
            <w:vAlign w:val="center"/>
          </w:tcPr>
          <w:p w14:paraId="351B1EE7" w14:textId="77777777" w:rsidR="00B6176A" w:rsidRDefault="00B6176A" w:rsidP="00B6176A">
            <w:pPr>
              <w:jc w:val="center"/>
              <w:rPr>
                <w:rFonts w:ascii="GHEA Grapalat" w:hAnsi="GHEA Grapalat"/>
                <w:sz w:val="14"/>
                <w:szCs w:val="14"/>
                <w:lang w:val="hy-AM"/>
              </w:rPr>
            </w:pPr>
            <w:r>
              <w:rPr>
                <w:rFonts w:ascii="GHEA Grapalat" w:hAnsi="GHEA Grapalat"/>
                <w:sz w:val="14"/>
                <w:szCs w:val="14"/>
                <w:lang w:val="hy-AM"/>
              </w:rPr>
              <w:t xml:space="preserve">---- </w:t>
            </w:r>
          </w:p>
          <w:p w14:paraId="17692AC3" w14:textId="6C7D5EE1" w:rsidR="00B6176A" w:rsidRPr="00D32164" w:rsidRDefault="00B6176A" w:rsidP="00B6176A">
            <w:pPr>
              <w:jc w:val="center"/>
              <w:rPr>
                <w:rFonts w:ascii="GHEA Grapalat" w:hAnsi="GHEA Grapalat"/>
                <w:sz w:val="14"/>
                <w:szCs w:val="14"/>
                <w:lang w:val="hy-AM"/>
              </w:rPr>
            </w:pPr>
            <w:r w:rsidRPr="00D32164">
              <w:rPr>
                <w:rFonts w:ascii="GHEA Grapalat" w:hAnsi="GHEA Grapalat"/>
                <w:sz w:val="14"/>
                <w:szCs w:val="14"/>
                <w:lang w:val="pt-BR"/>
              </w:rPr>
              <w:t>%</w:t>
            </w:r>
          </w:p>
        </w:tc>
        <w:tc>
          <w:tcPr>
            <w:tcW w:w="690" w:type="dxa"/>
            <w:vAlign w:val="center"/>
          </w:tcPr>
          <w:p w14:paraId="20ADCB36" w14:textId="77777777" w:rsidR="00B6176A" w:rsidRDefault="00B6176A" w:rsidP="00B6176A">
            <w:pPr>
              <w:jc w:val="center"/>
              <w:rPr>
                <w:rFonts w:ascii="GHEA Grapalat" w:hAnsi="GHEA Grapalat"/>
                <w:sz w:val="14"/>
                <w:szCs w:val="14"/>
                <w:lang w:val="hy-AM"/>
              </w:rPr>
            </w:pPr>
            <w:r>
              <w:rPr>
                <w:rFonts w:ascii="GHEA Grapalat" w:hAnsi="GHEA Grapalat"/>
                <w:sz w:val="14"/>
                <w:szCs w:val="14"/>
                <w:lang w:val="hy-AM"/>
              </w:rPr>
              <w:t xml:space="preserve">---- </w:t>
            </w:r>
          </w:p>
          <w:p w14:paraId="7AC055C2" w14:textId="465998A1" w:rsidR="00B6176A" w:rsidRPr="00D32164" w:rsidRDefault="00B6176A" w:rsidP="00B6176A">
            <w:pPr>
              <w:jc w:val="center"/>
              <w:rPr>
                <w:rFonts w:ascii="GHEA Grapalat" w:hAnsi="GHEA Grapalat"/>
                <w:sz w:val="14"/>
                <w:szCs w:val="14"/>
                <w:lang w:val="hy-AM"/>
              </w:rPr>
            </w:pPr>
            <w:r w:rsidRPr="00D32164">
              <w:rPr>
                <w:rFonts w:ascii="GHEA Grapalat" w:hAnsi="GHEA Grapalat"/>
                <w:sz w:val="14"/>
                <w:szCs w:val="14"/>
                <w:lang w:val="pt-BR"/>
              </w:rPr>
              <w:t>%</w:t>
            </w:r>
          </w:p>
        </w:tc>
        <w:tc>
          <w:tcPr>
            <w:tcW w:w="567" w:type="dxa"/>
            <w:vAlign w:val="center"/>
          </w:tcPr>
          <w:p w14:paraId="3228A83E" w14:textId="77777777" w:rsidR="00B6176A" w:rsidRDefault="00B6176A" w:rsidP="00B6176A">
            <w:pPr>
              <w:jc w:val="center"/>
              <w:rPr>
                <w:rFonts w:ascii="GHEA Grapalat" w:hAnsi="GHEA Grapalat"/>
                <w:sz w:val="14"/>
                <w:szCs w:val="14"/>
                <w:lang w:val="hy-AM"/>
              </w:rPr>
            </w:pPr>
            <w:r>
              <w:rPr>
                <w:rFonts w:ascii="GHEA Grapalat" w:hAnsi="GHEA Grapalat"/>
                <w:sz w:val="14"/>
                <w:szCs w:val="14"/>
                <w:lang w:val="hy-AM"/>
              </w:rPr>
              <w:t xml:space="preserve">---- </w:t>
            </w:r>
          </w:p>
          <w:p w14:paraId="34EF3563" w14:textId="2FF05639" w:rsidR="00B6176A" w:rsidRPr="00D32164" w:rsidRDefault="00B6176A" w:rsidP="00B6176A">
            <w:pPr>
              <w:jc w:val="center"/>
              <w:rPr>
                <w:rFonts w:ascii="GHEA Grapalat" w:hAnsi="GHEA Grapalat"/>
                <w:sz w:val="14"/>
                <w:szCs w:val="14"/>
                <w:lang w:val="hy-AM"/>
              </w:rPr>
            </w:pPr>
            <w:r w:rsidRPr="00D32164">
              <w:rPr>
                <w:rFonts w:ascii="GHEA Grapalat" w:hAnsi="GHEA Grapalat"/>
                <w:sz w:val="14"/>
                <w:szCs w:val="14"/>
                <w:lang w:val="pt-BR"/>
              </w:rPr>
              <w:t>%</w:t>
            </w:r>
          </w:p>
        </w:tc>
        <w:tc>
          <w:tcPr>
            <w:tcW w:w="567" w:type="dxa"/>
            <w:vAlign w:val="center"/>
          </w:tcPr>
          <w:p w14:paraId="62034547" w14:textId="77777777" w:rsidR="00B6176A" w:rsidRDefault="00B6176A" w:rsidP="00B6176A">
            <w:pPr>
              <w:jc w:val="center"/>
              <w:rPr>
                <w:rFonts w:ascii="GHEA Grapalat" w:hAnsi="GHEA Grapalat"/>
                <w:sz w:val="14"/>
                <w:szCs w:val="14"/>
                <w:lang w:val="hy-AM"/>
              </w:rPr>
            </w:pPr>
            <w:r>
              <w:rPr>
                <w:rFonts w:ascii="GHEA Grapalat" w:hAnsi="GHEA Grapalat"/>
                <w:sz w:val="14"/>
                <w:szCs w:val="14"/>
                <w:lang w:val="hy-AM"/>
              </w:rPr>
              <w:t xml:space="preserve">---- </w:t>
            </w:r>
          </w:p>
          <w:p w14:paraId="57DFDA40" w14:textId="328596A7" w:rsidR="00B6176A" w:rsidRPr="00D32164" w:rsidRDefault="00B6176A" w:rsidP="00B6176A">
            <w:pPr>
              <w:jc w:val="center"/>
              <w:rPr>
                <w:rFonts w:ascii="GHEA Grapalat" w:hAnsi="GHEA Grapalat"/>
                <w:sz w:val="14"/>
                <w:szCs w:val="14"/>
                <w:lang w:val="hy-AM"/>
              </w:rPr>
            </w:pPr>
            <w:r w:rsidRPr="00D32164">
              <w:rPr>
                <w:rFonts w:ascii="GHEA Grapalat" w:hAnsi="GHEA Grapalat"/>
                <w:sz w:val="14"/>
                <w:szCs w:val="14"/>
                <w:lang w:val="pt-BR"/>
              </w:rPr>
              <w:t>%</w:t>
            </w:r>
          </w:p>
        </w:tc>
        <w:tc>
          <w:tcPr>
            <w:tcW w:w="567" w:type="dxa"/>
            <w:vAlign w:val="center"/>
          </w:tcPr>
          <w:p w14:paraId="49F140AF" w14:textId="77777777" w:rsidR="00B6176A" w:rsidRDefault="00B6176A" w:rsidP="00B6176A">
            <w:pPr>
              <w:jc w:val="center"/>
              <w:rPr>
                <w:rFonts w:ascii="GHEA Grapalat" w:hAnsi="GHEA Grapalat"/>
                <w:sz w:val="14"/>
                <w:szCs w:val="14"/>
                <w:lang w:val="hy-AM"/>
              </w:rPr>
            </w:pPr>
            <w:r>
              <w:rPr>
                <w:rFonts w:ascii="GHEA Grapalat" w:hAnsi="GHEA Grapalat"/>
                <w:sz w:val="14"/>
                <w:szCs w:val="14"/>
                <w:lang w:val="hy-AM"/>
              </w:rPr>
              <w:t xml:space="preserve">---- </w:t>
            </w:r>
          </w:p>
          <w:p w14:paraId="41C4A76F" w14:textId="474B665F" w:rsidR="00B6176A" w:rsidRPr="00D32164" w:rsidRDefault="00B6176A" w:rsidP="00B6176A">
            <w:pPr>
              <w:jc w:val="center"/>
              <w:rPr>
                <w:rFonts w:ascii="GHEA Grapalat" w:hAnsi="GHEA Grapalat"/>
                <w:sz w:val="14"/>
                <w:szCs w:val="14"/>
                <w:lang w:val="hy-AM"/>
              </w:rPr>
            </w:pPr>
            <w:r w:rsidRPr="00D32164">
              <w:rPr>
                <w:rFonts w:ascii="GHEA Grapalat" w:hAnsi="GHEA Grapalat"/>
                <w:sz w:val="14"/>
                <w:szCs w:val="14"/>
                <w:lang w:val="pt-BR"/>
              </w:rPr>
              <w:t>%</w:t>
            </w:r>
          </w:p>
        </w:tc>
        <w:tc>
          <w:tcPr>
            <w:tcW w:w="567" w:type="dxa"/>
            <w:vAlign w:val="center"/>
          </w:tcPr>
          <w:p w14:paraId="32A31A76" w14:textId="77777777" w:rsidR="00B6176A" w:rsidRDefault="00B6176A" w:rsidP="00B6176A">
            <w:pPr>
              <w:jc w:val="center"/>
              <w:rPr>
                <w:rFonts w:ascii="GHEA Grapalat" w:hAnsi="GHEA Grapalat"/>
                <w:sz w:val="14"/>
                <w:szCs w:val="14"/>
                <w:lang w:val="hy-AM"/>
              </w:rPr>
            </w:pPr>
            <w:r>
              <w:rPr>
                <w:rFonts w:ascii="GHEA Grapalat" w:hAnsi="GHEA Grapalat"/>
                <w:sz w:val="14"/>
                <w:szCs w:val="14"/>
                <w:lang w:val="hy-AM"/>
              </w:rPr>
              <w:t xml:space="preserve">---- </w:t>
            </w:r>
          </w:p>
          <w:p w14:paraId="30583387" w14:textId="363AF370" w:rsidR="00B6176A" w:rsidRPr="00D32164" w:rsidRDefault="00B6176A" w:rsidP="00B6176A">
            <w:pPr>
              <w:jc w:val="center"/>
              <w:rPr>
                <w:rFonts w:ascii="GHEA Grapalat" w:hAnsi="GHEA Grapalat"/>
                <w:sz w:val="14"/>
                <w:szCs w:val="14"/>
                <w:lang w:val="hy-AM"/>
              </w:rPr>
            </w:pPr>
            <w:r w:rsidRPr="00D32164">
              <w:rPr>
                <w:rFonts w:ascii="GHEA Grapalat" w:hAnsi="GHEA Grapalat"/>
                <w:sz w:val="14"/>
                <w:szCs w:val="14"/>
                <w:lang w:val="pt-BR"/>
              </w:rPr>
              <w:t>%</w:t>
            </w:r>
          </w:p>
        </w:tc>
        <w:tc>
          <w:tcPr>
            <w:tcW w:w="567" w:type="dxa"/>
            <w:vAlign w:val="center"/>
          </w:tcPr>
          <w:p w14:paraId="0E99EFF9" w14:textId="77777777" w:rsidR="00B6176A" w:rsidRDefault="00B6176A" w:rsidP="00B6176A">
            <w:pPr>
              <w:jc w:val="center"/>
              <w:rPr>
                <w:rFonts w:ascii="GHEA Grapalat" w:hAnsi="GHEA Grapalat"/>
                <w:sz w:val="14"/>
                <w:szCs w:val="14"/>
                <w:lang w:val="hy-AM"/>
              </w:rPr>
            </w:pPr>
            <w:r>
              <w:rPr>
                <w:rFonts w:ascii="GHEA Grapalat" w:hAnsi="GHEA Grapalat"/>
                <w:sz w:val="14"/>
                <w:szCs w:val="14"/>
                <w:lang w:val="hy-AM"/>
              </w:rPr>
              <w:t xml:space="preserve">---- </w:t>
            </w:r>
          </w:p>
          <w:p w14:paraId="42BD9297" w14:textId="4297E698" w:rsidR="00B6176A" w:rsidRPr="00D32164" w:rsidRDefault="00B6176A" w:rsidP="00B6176A">
            <w:pPr>
              <w:jc w:val="center"/>
              <w:rPr>
                <w:rFonts w:ascii="GHEA Grapalat" w:hAnsi="GHEA Grapalat"/>
                <w:sz w:val="14"/>
                <w:szCs w:val="14"/>
                <w:lang w:val="hy-AM"/>
              </w:rPr>
            </w:pPr>
            <w:r w:rsidRPr="00D32164">
              <w:rPr>
                <w:rFonts w:ascii="GHEA Grapalat" w:hAnsi="GHEA Grapalat"/>
                <w:sz w:val="14"/>
                <w:szCs w:val="14"/>
                <w:lang w:val="pt-BR"/>
              </w:rPr>
              <w:t>%</w:t>
            </w:r>
          </w:p>
        </w:tc>
        <w:tc>
          <w:tcPr>
            <w:tcW w:w="567" w:type="dxa"/>
            <w:vAlign w:val="center"/>
          </w:tcPr>
          <w:p w14:paraId="58762577" w14:textId="77777777" w:rsidR="00B6176A" w:rsidRDefault="00B6176A" w:rsidP="00B6176A">
            <w:pPr>
              <w:jc w:val="center"/>
              <w:rPr>
                <w:rFonts w:ascii="GHEA Grapalat" w:hAnsi="GHEA Grapalat"/>
                <w:sz w:val="14"/>
                <w:szCs w:val="14"/>
                <w:lang w:val="hy-AM"/>
              </w:rPr>
            </w:pPr>
            <w:r>
              <w:rPr>
                <w:rFonts w:ascii="GHEA Grapalat" w:hAnsi="GHEA Grapalat"/>
                <w:sz w:val="14"/>
                <w:szCs w:val="14"/>
                <w:lang w:val="hy-AM"/>
              </w:rPr>
              <w:t xml:space="preserve">---- </w:t>
            </w:r>
          </w:p>
          <w:p w14:paraId="7DAD8ECE" w14:textId="478834AD" w:rsidR="00B6176A" w:rsidRPr="00D32164" w:rsidRDefault="00B6176A" w:rsidP="00B6176A">
            <w:pPr>
              <w:jc w:val="center"/>
              <w:rPr>
                <w:rFonts w:ascii="GHEA Grapalat" w:hAnsi="GHEA Grapalat"/>
                <w:sz w:val="14"/>
                <w:szCs w:val="14"/>
                <w:lang w:val="hy-AM"/>
              </w:rPr>
            </w:pPr>
            <w:r w:rsidRPr="00D32164">
              <w:rPr>
                <w:rFonts w:ascii="GHEA Grapalat" w:hAnsi="GHEA Grapalat"/>
                <w:sz w:val="14"/>
                <w:szCs w:val="14"/>
                <w:lang w:val="pt-BR"/>
              </w:rPr>
              <w:t>%</w:t>
            </w:r>
          </w:p>
        </w:tc>
        <w:tc>
          <w:tcPr>
            <w:tcW w:w="567" w:type="dxa"/>
            <w:vAlign w:val="center"/>
          </w:tcPr>
          <w:p w14:paraId="4F59A0A5" w14:textId="77777777" w:rsidR="00B6176A" w:rsidRDefault="00B6176A" w:rsidP="00B6176A">
            <w:pPr>
              <w:jc w:val="center"/>
              <w:rPr>
                <w:rFonts w:ascii="GHEA Grapalat" w:hAnsi="GHEA Grapalat"/>
                <w:sz w:val="14"/>
                <w:szCs w:val="14"/>
                <w:lang w:val="hy-AM"/>
              </w:rPr>
            </w:pPr>
            <w:r>
              <w:rPr>
                <w:rFonts w:ascii="GHEA Grapalat" w:hAnsi="GHEA Grapalat"/>
                <w:sz w:val="14"/>
                <w:szCs w:val="14"/>
                <w:lang w:val="hy-AM"/>
              </w:rPr>
              <w:t xml:space="preserve">---- </w:t>
            </w:r>
          </w:p>
          <w:p w14:paraId="064C80E1" w14:textId="3C74C4F1" w:rsidR="00B6176A" w:rsidRPr="00D32164" w:rsidRDefault="00B6176A" w:rsidP="00B6176A">
            <w:pPr>
              <w:jc w:val="center"/>
              <w:rPr>
                <w:rFonts w:ascii="GHEA Grapalat" w:hAnsi="GHEA Grapalat"/>
                <w:sz w:val="14"/>
                <w:szCs w:val="14"/>
                <w:lang w:val="hy-AM"/>
              </w:rPr>
            </w:pPr>
            <w:r w:rsidRPr="00D32164">
              <w:rPr>
                <w:rFonts w:ascii="GHEA Grapalat" w:hAnsi="GHEA Grapalat"/>
                <w:sz w:val="14"/>
                <w:szCs w:val="14"/>
                <w:lang w:val="pt-BR"/>
              </w:rPr>
              <w:t>%</w:t>
            </w:r>
          </w:p>
        </w:tc>
        <w:tc>
          <w:tcPr>
            <w:tcW w:w="1843" w:type="dxa"/>
            <w:vAlign w:val="center"/>
          </w:tcPr>
          <w:p w14:paraId="66B413B6" w14:textId="52C2599B" w:rsidR="00B6176A" w:rsidRDefault="00B6176A" w:rsidP="00B6176A">
            <w:pPr>
              <w:jc w:val="center"/>
              <w:rPr>
                <w:rFonts w:ascii="GHEA Grapalat" w:hAnsi="GHEA Grapalat"/>
                <w:sz w:val="14"/>
                <w:szCs w:val="14"/>
                <w:lang w:val="hy-AM"/>
              </w:rPr>
            </w:pPr>
            <w:r>
              <w:rPr>
                <w:rFonts w:ascii="GHEA Grapalat" w:hAnsi="GHEA Grapalat"/>
                <w:sz w:val="14"/>
                <w:szCs w:val="14"/>
                <w:lang w:val="hy-AM"/>
              </w:rPr>
              <w:t>----</w:t>
            </w:r>
          </w:p>
          <w:p w14:paraId="3FF8FDF2" w14:textId="256515DE" w:rsidR="00B6176A" w:rsidRPr="00D32164" w:rsidRDefault="00B6176A" w:rsidP="00B6176A">
            <w:pPr>
              <w:jc w:val="center"/>
              <w:rPr>
                <w:rFonts w:ascii="GHEA Grapalat" w:hAnsi="GHEA Grapalat"/>
                <w:sz w:val="14"/>
                <w:szCs w:val="14"/>
                <w:lang w:val="pt-BR"/>
              </w:rPr>
            </w:pPr>
            <w:r w:rsidRPr="00D32164">
              <w:rPr>
                <w:rFonts w:ascii="GHEA Grapalat" w:hAnsi="GHEA Grapalat"/>
                <w:sz w:val="14"/>
                <w:szCs w:val="14"/>
                <w:lang w:val="pt-BR"/>
              </w:rPr>
              <w:t>%</w:t>
            </w:r>
          </w:p>
        </w:tc>
      </w:tr>
      <w:tr w:rsidR="00B6176A" w:rsidRPr="00BF7B25" w14:paraId="08778CC8" w14:textId="77777777" w:rsidTr="00B6176A">
        <w:trPr>
          <w:cantSplit/>
          <w:trHeight w:val="936"/>
        </w:trPr>
        <w:tc>
          <w:tcPr>
            <w:tcW w:w="852" w:type="dxa"/>
            <w:vAlign w:val="center"/>
          </w:tcPr>
          <w:p w14:paraId="311B505D" w14:textId="3A4617DA" w:rsidR="00B6176A" w:rsidRDefault="00B6176A" w:rsidP="00B6176A">
            <w:pPr>
              <w:jc w:val="center"/>
              <w:rPr>
                <w:rFonts w:ascii="GHEA Grapalat" w:hAnsi="GHEA Grapalat"/>
                <w:sz w:val="20"/>
                <w:lang w:val="hy-AM"/>
              </w:rPr>
            </w:pPr>
            <w:r>
              <w:rPr>
                <w:rFonts w:ascii="GHEA Grapalat" w:hAnsi="GHEA Grapalat"/>
                <w:sz w:val="20"/>
                <w:lang w:val="hy-AM"/>
              </w:rPr>
              <w:t>2</w:t>
            </w:r>
          </w:p>
        </w:tc>
        <w:tc>
          <w:tcPr>
            <w:tcW w:w="1516" w:type="dxa"/>
            <w:vAlign w:val="center"/>
          </w:tcPr>
          <w:p w14:paraId="7FE6CDEF" w14:textId="13262AD6" w:rsidR="00B6176A" w:rsidRDefault="00B6176A" w:rsidP="00B6176A">
            <w:pPr>
              <w:jc w:val="center"/>
              <w:rPr>
                <w:rFonts w:ascii="Calibri" w:hAnsi="Calibri" w:cs="Calibri"/>
                <w:sz w:val="14"/>
                <w:szCs w:val="14"/>
                <w:lang w:val="hy-AM"/>
              </w:rPr>
            </w:pPr>
            <w:r>
              <w:rPr>
                <w:rFonts w:ascii="Calibri" w:hAnsi="Calibri" w:cs="Calibri"/>
                <w:sz w:val="14"/>
                <w:szCs w:val="14"/>
                <w:lang w:val="hy-AM"/>
              </w:rPr>
              <w:t>71351540/2</w:t>
            </w:r>
          </w:p>
        </w:tc>
        <w:tc>
          <w:tcPr>
            <w:tcW w:w="4436" w:type="dxa"/>
            <w:vAlign w:val="center"/>
          </w:tcPr>
          <w:p w14:paraId="547734F9" w14:textId="7D5D9ED8" w:rsidR="00B6176A" w:rsidRDefault="00B6176A" w:rsidP="00B6176A">
            <w:pPr>
              <w:jc w:val="center"/>
              <w:rPr>
                <w:rFonts w:ascii="GHEA Grapalat" w:hAnsi="GHEA Grapalat" w:cs="Calibri"/>
                <w:bCs/>
                <w:color w:val="000000"/>
                <w:sz w:val="16"/>
                <w:szCs w:val="16"/>
                <w:lang w:val="hy-AM" w:eastAsia="ru-RU"/>
              </w:rPr>
            </w:pPr>
            <w:r w:rsidRPr="00380854">
              <w:rPr>
                <w:rFonts w:ascii="GHEA Grapalat" w:hAnsi="GHEA Grapalat"/>
                <w:sz w:val="16"/>
                <w:szCs w:val="16"/>
                <w:lang w:val="hy-AM"/>
              </w:rPr>
              <w:t xml:space="preserve">Արմավիրի մարզի Փարաքար համայնքի Փարաքար գյուղի  Սևանի փողոցի նոր կոյուղագծի կառուցման </w:t>
            </w:r>
            <w:r>
              <w:rPr>
                <w:rFonts w:ascii="GHEA Grapalat" w:hAnsi="GHEA Grapalat" w:cs="Sylfaen"/>
                <w:color w:val="000000"/>
                <w:sz w:val="16"/>
                <w:szCs w:val="16"/>
                <w:lang w:val="hy-AM"/>
              </w:rPr>
              <w:t>աշխատանքների տեխնիկական հսկողության ծառայություններ</w:t>
            </w:r>
          </w:p>
        </w:tc>
        <w:tc>
          <w:tcPr>
            <w:tcW w:w="648" w:type="dxa"/>
            <w:vAlign w:val="center"/>
          </w:tcPr>
          <w:p w14:paraId="3204BCF1" w14:textId="77777777" w:rsidR="00B6176A" w:rsidRDefault="00B6176A" w:rsidP="00B6176A">
            <w:pPr>
              <w:jc w:val="center"/>
              <w:rPr>
                <w:rFonts w:ascii="GHEA Grapalat" w:hAnsi="GHEA Grapalat"/>
                <w:sz w:val="14"/>
                <w:szCs w:val="14"/>
                <w:lang w:val="hy-AM"/>
              </w:rPr>
            </w:pPr>
            <w:r>
              <w:rPr>
                <w:rFonts w:ascii="GHEA Grapalat" w:hAnsi="GHEA Grapalat"/>
                <w:sz w:val="14"/>
                <w:szCs w:val="14"/>
                <w:lang w:val="hy-AM"/>
              </w:rPr>
              <w:t xml:space="preserve">---- </w:t>
            </w:r>
          </w:p>
          <w:p w14:paraId="7C3804B4" w14:textId="7AD1347A" w:rsidR="00B6176A" w:rsidRPr="00D32164" w:rsidRDefault="00B6176A" w:rsidP="00B6176A">
            <w:pPr>
              <w:jc w:val="center"/>
              <w:rPr>
                <w:rFonts w:ascii="GHEA Grapalat" w:hAnsi="GHEA Grapalat"/>
                <w:sz w:val="14"/>
                <w:szCs w:val="14"/>
                <w:lang w:val="hy-AM"/>
              </w:rPr>
            </w:pPr>
            <w:r w:rsidRPr="00D32164">
              <w:rPr>
                <w:rFonts w:ascii="GHEA Grapalat" w:hAnsi="GHEA Grapalat"/>
                <w:sz w:val="14"/>
                <w:szCs w:val="14"/>
                <w:lang w:val="pt-BR"/>
              </w:rPr>
              <w:t>%</w:t>
            </w:r>
          </w:p>
        </w:tc>
        <w:tc>
          <w:tcPr>
            <w:tcW w:w="684" w:type="dxa"/>
            <w:vAlign w:val="center"/>
          </w:tcPr>
          <w:p w14:paraId="46D71EBC" w14:textId="77777777" w:rsidR="00B6176A" w:rsidRDefault="00B6176A" w:rsidP="00B6176A">
            <w:pPr>
              <w:jc w:val="center"/>
              <w:rPr>
                <w:rFonts w:ascii="GHEA Grapalat" w:hAnsi="GHEA Grapalat"/>
                <w:sz w:val="14"/>
                <w:szCs w:val="14"/>
                <w:lang w:val="hy-AM"/>
              </w:rPr>
            </w:pPr>
            <w:r>
              <w:rPr>
                <w:rFonts w:ascii="GHEA Grapalat" w:hAnsi="GHEA Grapalat"/>
                <w:sz w:val="14"/>
                <w:szCs w:val="14"/>
                <w:lang w:val="hy-AM"/>
              </w:rPr>
              <w:t xml:space="preserve">---- </w:t>
            </w:r>
          </w:p>
          <w:p w14:paraId="713CE37F" w14:textId="45C2FA39" w:rsidR="00B6176A" w:rsidRPr="00D32164" w:rsidRDefault="00B6176A" w:rsidP="00B6176A">
            <w:pPr>
              <w:jc w:val="center"/>
              <w:rPr>
                <w:rFonts w:ascii="GHEA Grapalat" w:hAnsi="GHEA Grapalat"/>
                <w:sz w:val="14"/>
                <w:szCs w:val="14"/>
                <w:lang w:val="hy-AM"/>
              </w:rPr>
            </w:pPr>
            <w:r w:rsidRPr="00D32164">
              <w:rPr>
                <w:rFonts w:ascii="GHEA Grapalat" w:hAnsi="GHEA Grapalat"/>
                <w:sz w:val="14"/>
                <w:szCs w:val="14"/>
                <w:lang w:val="pt-BR"/>
              </w:rPr>
              <w:t>%</w:t>
            </w:r>
          </w:p>
        </w:tc>
        <w:tc>
          <w:tcPr>
            <w:tcW w:w="708" w:type="dxa"/>
            <w:vAlign w:val="center"/>
          </w:tcPr>
          <w:p w14:paraId="64063412" w14:textId="77777777" w:rsidR="00B6176A" w:rsidRDefault="00B6176A" w:rsidP="00B6176A">
            <w:pPr>
              <w:jc w:val="center"/>
              <w:rPr>
                <w:rFonts w:ascii="GHEA Grapalat" w:hAnsi="GHEA Grapalat"/>
                <w:sz w:val="14"/>
                <w:szCs w:val="14"/>
                <w:lang w:val="hy-AM"/>
              </w:rPr>
            </w:pPr>
            <w:r>
              <w:rPr>
                <w:rFonts w:ascii="GHEA Grapalat" w:hAnsi="GHEA Grapalat"/>
                <w:sz w:val="14"/>
                <w:szCs w:val="14"/>
                <w:lang w:val="hy-AM"/>
              </w:rPr>
              <w:t xml:space="preserve">---- </w:t>
            </w:r>
          </w:p>
          <w:p w14:paraId="600E3E58" w14:textId="5D088ECC" w:rsidR="00B6176A" w:rsidRPr="00D32164" w:rsidRDefault="00B6176A" w:rsidP="00B6176A">
            <w:pPr>
              <w:jc w:val="center"/>
              <w:rPr>
                <w:rFonts w:ascii="GHEA Grapalat" w:hAnsi="GHEA Grapalat"/>
                <w:sz w:val="14"/>
                <w:szCs w:val="14"/>
                <w:lang w:val="hy-AM"/>
              </w:rPr>
            </w:pPr>
            <w:r w:rsidRPr="00D32164">
              <w:rPr>
                <w:rFonts w:ascii="GHEA Grapalat" w:hAnsi="GHEA Grapalat"/>
                <w:sz w:val="14"/>
                <w:szCs w:val="14"/>
                <w:lang w:val="pt-BR"/>
              </w:rPr>
              <w:t>%</w:t>
            </w:r>
          </w:p>
        </w:tc>
        <w:tc>
          <w:tcPr>
            <w:tcW w:w="672" w:type="dxa"/>
            <w:vAlign w:val="center"/>
          </w:tcPr>
          <w:p w14:paraId="2C5B1668" w14:textId="77777777" w:rsidR="00B6176A" w:rsidRDefault="00B6176A" w:rsidP="00B6176A">
            <w:pPr>
              <w:jc w:val="center"/>
              <w:rPr>
                <w:rFonts w:ascii="GHEA Grapalat" w:hAnsi="GHEA Grapalat"/>
                <w:sz w:val="14"/>
                <w:szCs w:val="14"/>
                <w:lang w:val="hy-AM"/>
              </w:rPr>
            </w:pPr>
            <w:r>
              <w:rPr>
                <w:rFonts w:ascii="GHEA Grapalat" w:hAnsi="GHEA Grapalat"/>
                <w:sz w:val="14"/>
                <w:szCs w:val="14"/>
                <w:lang w:val="hy-AM"/>
              </w:rPr>
              <w:t xml:space="preserve">---- </w:t>
            </w:r>
          </w:p>
          <w:p w14:paraId="50EC71CA" w14:textId="3D7755A5" w:rsidR="00B6176A" w:rsidRPr="00D32164" w:rsidRDefault="00B6176A" w:rsidP="00B6176A">
            <w:pPr>
              <w:jc w:val="center"/>
              <w:rPr>
                <w:rFonts w:ascii="GHEA Grapalat" w:hAnsi="GHEA Grapalat"/>
                <w:sz w:val="14"/>
                <w:szCs w:val="14"/>
                <w:lang w:val="hy-AM"/>
              </w:rPr>
            </w:pPr>
            <w:r w:rsidRPr="00D32164">
              <w:rPr>
                <w:rFonts w:ascii="GHEA Grapalat" w:hAnsi="GHEA Grapalat"/>
                <w:sz w:val="14"/>
                <w:szCs w:val="14"/>
                <w:lang w:val="pt-BR"/>
              </w:rPr>
              <w:t>%</w:t>
            </w:r>
          </w:p>
        </w:tc>
        <w:tc>
          <w:tcPr>
            <w:tcW w:w="690" w:type="dxa"/>
            <w:vAlign w:val="center"/>
          </w:tcPr>
          <w:p w14:paraId="261D67D2" w14:textId="77777777" w:rsidR="00B6176A" w:rsidRDefault="00B6176A" w:rsidP="00B6176A">
            <w:pPr>
              <w:jc w:val="center"/>
              <w:rPr>
                <w:rFonts w:ascii="GHEA Grapalat" w:hAnsi="GHEA Grapalat"/>
                <w:sz w:val="14"/>
                <w:szCs w:val="14"/>
                <w:lang w:val="hy-AM"/>
              </w:rPr>
            </w:pPr>
            <w:r>
              <w:rPr>
                <w:rFonts w:ascii="GHEA Grapalat" w:hAnsi="GHEA Grapalat"/>
                <w:sz w:val="14"/>
                <w:szCs w:val="14"/>
                <w:lang w:val="hy-AM"/>
              </w:rPr>
              <w:t xml:space="preserve">---- </w:t>
            </w:r>
          </w:p>
          <w:p w14:paraId="4A2C9634" w14:textId="5124A4B3" w:rsidR="00B6176A" w:rsidRPr="00D32164" w:rsidRDefault="00B6176A" w:rsidP="00B6176A">
            <w:pPr>
              <w:jc w:val="center"/>
              <w:rPr>
                <w:rFonts w:ascii="GHEA Grapalat" w:hAnsi="GHEA Grapalat"/>
                <w:sz w:val="14"/>
                <w:szCs w:val="14"/>
                <w:lang w:val="hy-AM"/>
              </w:rPr>
            </w:pPr>
            <w:r w:rsidRPr="00D32164">
              <w:rPr>
                <w:rFonts w:ascii="GHEA Grapalat" w:hAnsi="GHEA Grapalat"/>
                <w:sz w:val="14"/>
                <w:szCs w:val="14"/>
                <w:lang w:val="pt-BR"/>
              </w:rPr>
              <w:t>%</w:t>
            </w:r>
          </w:p>
        </w:tc>
        <w:tc>
          <w:tcPr>
            <w:tcW w:w="567" w:type="dxa"/>
            <w:vAlign w:val="center"/>
          </w:tcPr>
          <w:p w14:paraId="05CF56D3" w14:textId="77777777" w:rsidR="00B6176A" w:rsidRDefault="00B6176A" w:rsidP="00B6176A">
            <w:pPr>
              <w:jc w:val="center"/>
              <w:rPr>
                <w:rFonts w:ascii="GHEA Grapalat" w:hAnsi="GHEA Grapalat"/>
                <w:sz w:val="14"/>
                <w:szCs w:val="14"/>
                <w:lang w:val="hy-AM"/>
              </w:rPr>
            </w:pPr>
            <w:r>
              <w:rPr>
                <w:rFonts w:ascii="GHEA Grapalat" w:hAnsi="GHEA Grapalat"/>
                <w:sz w:val="14"/>
                <w:szCs w:val="14"/>
                <w:lang w:val="hy-AM"/>
              </w:rPr>
              <w:t xml:space="preserve">---- </w:t>
            </w:r>
          </w:p>
          <w:p w14:paraId="0C195BD7" w14:textId="7E42906D" w:rsidR="00B6176A" w:rsidRPr="00D32164" w:rsidRDefault="00B6176A" w:rsidP="00B6176A">
            <w:pPr>
              <w:jc w:val="center"/>
              <w:rPr>
                <w:rFonts w:ascii="GHEA Grapalat" w:hAnsi="GHEA Grapalat"/>
                <w:sz w:val="14"/>
                <w:szCs w:val="14"/>
                <w:lang w:val="hy-AM"/>
              </w:rPr>
            </w:pPr>
            <w:r w:rsidRPr="00D32164">
              <w:rPr>
                <w:rFonts w:ascii="GHEA Grapalat" w:hAnsi="GHEA Grapalat"/>
                <w:sz w:val="14"/>
                <w:szCs w:val="14"/>
                <w:lang w:val="pt-BR"/>
              </w:rPr>
              <w:t>%</w:t>
            </w:r>
          </w:p>
        </w:tc>
        <w:tc>
          <w:tcPr>
            <w:tcW w:w="567" w:type="dxa"/>
            <w:vAlign w:val="center"/>
          </w:tcPr>
          <w:p w14:paraId="5AAB9324" w14:textId="77777777" w:rsidR="00B6176A" w:rsidRDefault="00B6176A" w:rsidP="00B6176A">
            <w:pPr>
              <w:jc w:val="center"/>
              <w:rPr>
                <w:rFonts w:ascii="GHEA Grapalat" w:hAnsi="GHEA Grapalat"/>
                <w:sz w:val="14"/>
                <w:szCs w:val="14"/>
                <w:lang w:val="hy-AM"/>
              </w:rPr>
            </w:pPr>
            <w:r>
              <w:rPr>
                <w:rFonts w:ascii="GHEA Grapalat" w:hAnsi="GHEA Grapalat"/>
                <w:sz w:val="14"/>
                <w:szCs w:val="14"/>
                <w:lang w:val="hy-AM"/>
              </w:rPr>
              <w:t xml:space="preserve">---- </w:t>
            </w:r>
          </w:p>
          <w:p w14:paraId="43E4F0B1" w14:textId="0338BB80" w:rsidR="00B6176A" w:rsidRPr="00D32164" w:rsidRDefault="00B6176A" w:rsidP="00B6176A">
            <w:pPr>
              <w:jc w:val="center"/>
              <w:rPr>
                <w:rFonts w:ascii="GHEA Grapalat" w:hAnsi="GHEA Grapalat"/>
                <w:sz w:val="14"/>
                <w:szCs w:val="14"/>
                <w:lang w:val="hy-AM"/>
              </w:rPr>
            </w:pPr>
            <w:r w:rsidRPr="00D32164">
              <w:rPr>
                <w:rFonts w:ascii="GHEA Grapalat" w:hAnsi="GHEA Grapalat"/>
                <w:sz w:val="14"/>
                <w:szCs w:val="14"/>
                <w:lang w:val="pt-BR"/>
              </w:rPr>
              <w:t>%</w:t>
            </w:r>
          </w:p>
        </w:tc>
        <w:tc>
          <w:tcPr>
            <w:tcW w:w="567" w:type="dxa"/>
            <w:vAlign w:val="center"/>
          </w:tcPr>
          <w:p w14:paraId="327DD4CC" w14:textId="77777777" w:rsidR="00B6176A" w:rsidRDefault="00B6176A" w:rsidP="00B6176A">
            <w:pPr>
              <w:jc w:val="center"/>
              <w:rPr>
                <w:rFonts w:ascii="GHEA Grapalat" w:hAnsi="GHEA Grapalat"/>
                <w:sz w:val="14"/>
                <w:szCs w:val="14"/>
                <w:lang w:val="hy-AM"/>
              </w:rPr>
            </w:pPr>
            <w:r>
              <w:rPr>
                <w:rFonts w:ascii="GHEA Grapalat" w:hAnsi="GHEA Grapalat"/>
                <w:sz w:val="14"/>
                <w:szCs w:val="14"/>
                <w:lang w:val="hy-AM"/>
              </w:rPr>
              <w:t xml:space="preserve">---- </w:t>
            </w:r>
          </w:p>
          <w:p w14:paraId="40F288DF" w14:textId="205971E7" w:rsidR="00B6176A" w:rsidRPr="00D32164" w:rsidRDefault="00B6176A" w:rsidP="00B6176A">
            <w:pPr>
              <w:jc w:val="center"/>
              <w:rPr>
                <w:rFonts w:ascii="GHEA Grapalat" w:hAnsi="GHEA Grapalat"/>
                <w:sz w:val="14"/>
                <w:szCs w:val="14"/>
                <w:lang w:val="hy-AM"/>
              </w:rPr>
            </w:pPr>
            <w:r w:rsidRPr="00D32164">
              <w:rPr>
                <w:rFonts w:ascii="GHEA Grapalat" w:hAnsi="GHEA Grapalat"/>
                <w:sz w:val="14"/>
                <w:szCs w:val="14"/>
                <w:lang w:val="pt-BR"/>
              </w:rPr>
              <w:t>%</w:t>
            </w:r>
          </w:p>
        </w:tc>
        <w:tc>
          <w:tcPr>
            <w:tcW w:w="567" w:type="dxa"/>
            <w:vAlign w:val="center"/>
          </w:tcPr>
          <w:p w14:paraId="22736298" w14:textId="77777777" w:rsidR="00B6176A" w:rsidRDefault="00B6176A" w:rsidP="00B6176A">
            <w:pPr>
              <w:jc w:val="center"/>
              <w:rPr>
                <w:rFonts w:ascii="GHEA Grapalat" w:hAnsi="GHEA Grapalat"/>
                <w:sz w:val="14"/>
                <w:szCs w:val="14"/>
                <w:lang w:val="hy-AM"/>
              </w:rPr>
            </w:pPr>
            <w:r>
              <w:rPr>
                <w:rFonts w:ascii="GHEA Grapalat" w:hAnsi="GHEA Grapalat"/>
                <w:sz w:val="14"/>
                <w:szCs w:val="14"/>
                <w:lang w:val="hy-AM"/>
              </w:rPr>
              <w:t xml:space="preserve">---- </w:t>
            </w:r>
          </w:p>
          <w:p w14:paraId="3379B34C" w14:textId="3F9A131F" w:rsidR="00B6176A" w:rsidRPr="00D32164" w:rsidRDefault="00B6176A" w:rsidP="00B6176A">
            <w:pPr>
              <w:jc w:val="center"/>
              <w:rPr>
                <w:rFonts w:ascii="GHEA Grapalat" w:hAnsi="GHEA Grapalat"/>
                <w:sz w:val="14"/>
                <w:szCs w:val="14"/>
                <w:lang w:val="hy-AM"/>
              </w:rPr>
            </w:pPr>
            <w:r w:rsidRPr="00D32164">
              <w:rPr>
                <w:rFonts w:ascii="GHEA Grapalat" w:hAnsi="GHEA Grapalat"/>
                <w:sz w:val="14"/>
                <w:szCs w:val="14"/>
                <w:lang w:val="pt-BR"/>
              </w:rPr>
              <w:t>%</w:t>
            </w:r>
          </w:p>
        </w:tc>
        <w:tc>
          <w:tcPr>
            <w:tcW w:w="567" w:type="dxa"/>
            <w:vAlign w:val="center"/>
          </w:tcPr>
          <w:p w14:paraId="14DC650E" w14:textId="77777777" w:rsidR="00B6176A" w:rsidRDefault="00B6176A" w:rsidP="00B6176A">
            <w:pPr>
              <w:jc w:val="center"/>
              <w:rPr>
                <w:rFonts w:ascii="GHEA Grapalat" w:hAnsi="GHEA Grapalat"/>
                <w:sz w:val="14"/>
                <w:szCs w:val="14"/>
                <w:lang w:val="hy-AM"/>
              </w:rPr>
            </w:pPr>
            <w:r>
              <w:rPr>
                <w:rFonts w:ascii="GHEA Grapalat" w:hAnsi="GHEA Grapalat"/>
                <w:sz w:val="14"/>
                <w:szCs w:val="14"/>
                <w:lang w:val="hy-AM"/>
              </w:rPr>
              <w:t xml:space="preserve">---- </w:t>
            </w:r>
          </w:p>
          <w:p w14:paraId="5EE02DBE" w14:textId="661D86ED" w:rsidR="00B6176A" w:rsidRPr="00D32164" w:rsidRDefault="00B6176A" w:rsidP="00B6176A">
            <w:pPr>
              <w:jc w:val="center"/>
              <w:rPr>
                <w:rFonts w:ascii="GHEA Grapalat" w:hAnsi="GHEA Grapalat"/>
                <w:sz w:val="14"/>
                <w:szCs w:val="14"/>
                <w:lang w:val="hy-AM"/>
              </w:rPr>
            </w:pPr>
            <w:r w:rsidRPr="00D32164">
              <w:rPr>
                <w:rFonts w:ascii="GHEA Grapalat" w:hAnsi="GHEA Grapalat"/>
                <w:sz w:val="14"/>
                <w:szCs w:val="14"/>
                <w:lang w:val="pt-BR"/>
              </w:rPr>
              <w:t>%</w:t>
            </w:r>
          </w:p>
        </w:tc>
        <w:tc>
          <w:tcPr>
            <w:tcW w:w="567" w:type="dxa"/>
            <w:vAlign w:val="center"/>
          </w:tcPr>
          <w:p w14:paraId="15CE1ED2" w14:textId="77777777" w:rsidR="00B6176A" w:rsidRDefault="00B6176A" w:rsidP="00B6176A">
            <w:pPr>
              <w:jc w:val="center"/>
              <w:rPr>
                <w:rFonts w:ascii="GHEA Grapalat" w:hAnsi="GHEA Grapalat"/>
                <w:sz w:val="14"/>
                <w:szCs w:val="14"/>
                <w:lang w:val="hy-AM"/>
              </w:rPr>
            </w:pPr>
            <w:r>
              <w:rPr>
                <w:rFonts w:ascii="GHEA Grapalat" w:hAnsi="GHEA Grapalat"/>
                <w:sz w:val="14"/>
                <w:szCs w:val="14"/>
                <w:lang w:val="hy-AM"/>
              </w:rPr>
              <w:t xml:space="preserve">---- </w:t>
            </w:r>
          </w:p>
          <w:p w14:paraId="5947C8A2" w14:textId="1F812746" w:rsidR="00B6176A" w:rsidRPr="00D32164" w:rsidRDefault="00B6176A" w:rsidP="00B6176A">
            <w:pPr>
              <w:jc w:val="center"/>
              <w:rPr>
                <w:rFonts w:ascii="GHEA Grapalat" w:hAnsi="GHEA Grapalat"/>
                <w:sz w:val="14"/>
                <w:szCs w:val="14"/>
                <w:lang w:val="hy-AM"/>
              </w:rPr>
            </w:pPr>
            <w:r w:rsidRPr="00D32164">
              <w:rPr>
                <w:rFonts w:ascii="GHEA Grapalat" w:hAnsi="GHEA Grapalat"/>
                <w:sz w:val="14"/>
                <w:szCs w:val="14"/>
                <w:lang w:val="pt-BR"/>
              </w:rPr>
              <w:t>%</w:t>
            </w:r>
          </w:p>
        </w:tc>
        <w:tc>
          <w:tcPr>
            <w:tcW w:w="567" w:type="dxa"/>
            <w:vAlign w:val="center"/>
          </w:tcPr>
          <w:p w14:paraId="38CC58C2" w14:textId="77777777" w:rsidR="00B6176A" w:rsidRDefault="00B6176A" w:rsidP="00B6176A">
            <w:pPr>
              <w:jc w:val="center"/>
              <w:rPr>
                <w:rFonts w:ascii="GHEA Grapalat" w:hAnsi="GHEA Grapalat"/>
                <w:sz w:val="14"/>
                <w:szCs w:val="14"/>
                <w:lang w:val="hy-AM"/>
              </w:rPr>
            </w:pPr>
            <w:r>
              <w:rPr>
                <w:rFonts w:ascii="GHEA Grapalat" w:hAnsi="GHEA Grapalat"/>
                <w:sz w:val="14"/>
                <w:szCs w:val="14"/>
                <w:lang w:val="hy-AM"/>
              </w:rPr>
              <w:t xml:space="preserve">---- </w:t>
            </w:r>
          </w:p>
          <w:p w14:paraId="31E8DD4C" w14:textId="1275EA63" w:rsidR="00B6176A" w:rsidRPr="00D32164" w:rsidRDefault="00B6176A" w:rsidP="00B6176A">
            <w:pPr>
              <w:jc w:val="center"/>
              <w:rPr>
                <w:rFonts w:ascii="GHEA Grapalat" w:hAnsi="GHEA Grapalat"/>
                <w:sz w:val="14"/>
                <w:szCs w:val="14"/>
                <w:lang w:val="hy-AM"/>
              </w:rPr>
            </w:pPr>
            <w:r w:rsidRPr="00D32164">
              <w:rPr>
                <w:rFonts w:ascii="GHEA Grapalat" w:hAnsi="GHEA Grapalat"/>
                <w:sz w:val="14"/>
                <w:szCs w:val="14"/>
                <w:lang w:val="pt-BR"/>
              </w:rPr>
              <w:t>%</w:t>
            </w:r>
          </w:p>
        </w:tc>
        <w:tc>
          <w:tcPr>
            <w:tcW w:w="1843" w:type="dxa"/>
            <w:vAlign w:val="center"/>
          </w:tcPr>
          <w:p w14:paraId="50AD9E9F" w14:textId="04F470B8" w:rsidR="00B6176A" w:rsidRDefault="00B6176A" w:rsidP="00B6176A">
            <w:pPr>
              <w:jc w:val="center"/>
              <w:rPr>
                <w:rFonts w:ascii="GHEA Grapalat" w:hAnsi="GHEA Grapalat"/>
                <w:sz w:val="14"/>
                <w:szCs w:val="14"/>
                <w:lang w:val="hy-AM"/>
              </w:rPr>
            </w:pPr>
            <w:r>
              <w:rPr>
                <w:rFonts w:ascii="GHEA Grapalat" w:hAnsi="GHEA Grapalat"/>
                <w:sz w:val="14"/>
                <w:szCs w:val="14"/>
                <w:lang w:val="hy-AM"/>
              </w:rPr>
              <w:t>----</w:t>
            </w:r>
          </w:p>
          <w:p w14:paraId="4D7E7C68" w14:textId="2FAB1E9E" w:rsidR="00B6176A" w:rsidRPr="00D32164" w:rsidRDefault="00B6176A" w:rsidP="00B6176A">
            <w:pPr>
              <w:jc w:val="center"/>
              <w:rPr>
                <w:rFonts w:ascii="GHEA Grapalat" w:hAnsi="GHEA Grapalat"/>
                <w:sz w:val="14"/>
                <w:szCs w:val="14"/>
                <w:lang w:val="pt-BR"/>
              </w:rPr>
            </w:pPr>
            <w:r w:rsidRPr="00D32164">
              <w:rPr>
                <w:rFonts w:ascii="GHEA Grapalat" w:hAnsi="GHEA Grapalat"/>
                <w:sz w:val="14"/>
                <w:szCs w:val="14"/>
                <w:lang w:val="pt-BR"/>
              </w:rPr>
              <w:t>%</w:t>
            </w:r>
          </w:p>
        </w:tc>
      </w:tr>
    </w:tbl>
    <w:p w14:paraId="3932782A" w14:textId="77777777" w:rsidR="007678FA" w:rsidRPr="009C06A2" w:rsidRDefault="007678FA" w:rsidP="007678FA">
      <w:pPr>
        <w:rPr>
          <w:rFonts w:ascii="GHEA Grapalat" w:hAnsi="GHEA Grapalat"/>
          <w:i/>
          <w:sz w:val="18"/>
          <w:szCs w:val="18"/>
          <w:lang w:val="pt-BR"/>
        </w:rPr>
      </w:pPr>
    </w:p>
    <w:p w14:paraId="6038C051" w14:textId="77777777" w:rsidR="007678FA" w:rsidRPr="00064ADD" w:rsidRDefault="007678FA" w:rsidP="007678FA">
      <w:pPr>
        <w:jc w:val="both"/>
        <w:rPr>
          <w:rFonts w:ascii="GHEA Grapalat" w:hAnsi="GHEA Grapalat" w:cs="Sylfaen"/>
          <w:i/>
          <w:sz w:val="18"/>
          <w:szCs w:val="18"/>
          <w:lang w:val="pt-BR"/>
        </w:rPr>
      </w:pPr>
      <w:r w:rsidRPr="009C06A2">
        <w:rPr>
          <w:rFonts w:ascii="GHEA Grapalat" w:hAnsi="GHEA Grapalat"/>
          <w:i/>
          <w:sz w:val="18"/>
          <w:szCs w:val="18"/>
          <w:lang w:val="pt-BR"/>
        </w:rPr>
        <w:t xml:space="preserve">* </w:t>
      </w:r>
      <w:r w:rsidRPr="00064ADD">
        <w:rPr>
          <w:rFonts w:ascii="GHEA Grapalat" w:hAnsi="GHEA Grapalat" w:cs="Sylfaen"/>
          <w:i/>
          <w:sz w:val="18"/>
          <w:szCs w:val="18"/>
          <w:lang w:val="pt-BR"/>
        </w:rPr>
        <w:t>Վճարման</w:t>
      </w:r>
      <w:r w:rsidRPr="009C06A2">
        <w:rPr>
          <w:rFonts w:ascii="GHEA Grapalat" w:hAnsi="GHEA Grapalat" w:cs="Times Armenian"/>
          <w:i/>
          <w:sz w:val="18"/>
          <w:szCs w:val="18"/>
          <w:lang w:val="pt-BR"/>
        </w:rPr>
        <w:t xml:space="preserve"> </w:t>
      </w:r>
      <w:r w:rsidRPr="00064ADD">
        <w:rPr>
          <w:rFonts w:ascii="GHEA Grapalat" w:hAnsi="GHEA Grapalat" w:cs="Sylfaen"/>
          <w:i/>
          <w:sz w:val="18"/>
          <w:szCs w:val="18"/>
          <w:lang w:val="pt-BR"/>
        </w:rPr>
        <w:t>ենթակա</w:t>
      </w:r>
      <w:r w:rsidRPr="009C06A2">
        <w:rPr>
          <w:rFonts w:ascii="GHEA Grapalat" w:hAnsi="GHEA Grapalat" w:cs="Times Armenian"/>
          <w:i/>
          <w:sz w:val="18"/>
          <w:szCs w:val="18"/>
          <w:lang w:val="pt-BR"/>
        </w:rPr>
        <w:t xml:space="preserve"> </w:t>
      </w:r>
      <w:r w:rsidRPr="00064ADD">
        <w:rPr>
          <w:rFonts w:ascii="GHEA Grapalat" w:hAnsi="GHEA Grapalat" w:cs="Sylfaen"/>
          <w:i/>
          <w:sz w:val="18"/>
          <w:szCs w:val="18"/>
          <w:lang w:val="pt-BR"/>
        </w:rPr>
        <w:t>գումարները</w:t>
      </w:r>
      <w:r w:rsidRPr="009C06A2">
        <w:rPr>
          <w:rFonts w:ascii="GHEA Grapalat" w:hAnsi="GHEA Grapalat" w:cs="Times Armenian"/>
          <w:i/>
          <w:sz w:val="18"/>
          <w:szCs w:val="18"/>
          <w:lang w:val="pt-BR"/>
        </w:rPr>
        <w:t xml:space="preserve"> </w:t>
      </w:r>
      <w:r w:rsidRPr="00064ADD">
        <w:rPr>
          <w:rFonts w:ascii="GHEA Grapalat" w:hAnsi="GHEA Grapalat" w:cs="Sylfaen"/>
          <w:i/>
          <w:sz w:val="18"/>
          <w:szCs w:val="18"/>
          <w:lang w:val="pt-BR"/>
        </w:rPr>
        <w:t>ներկայացվում են աճողական</w:t>
      </w:r>
      <w:r w:rsidRPr="009C06A2">
        <w:rPr>
          <w:rFonts w:ascii="GHEA Grapalat" w:hAnsi="GHEA Grapalat" w:cs="Times Armenian"/>
          <w:i/>
          <w:sz w:val="18"/>
          <w:szCs w:val="18"/>
          <w:lang w:val="pt-BR"/>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BF7B25">
          <w:footnotePr>
            <w:pos w:val="beneathText"/>
          </w:footnotePr>
          <w:pgSz w:w="16838" w:h="11906" w:orient="landscape" w:code="9"/>
          <w:pgMar w:top="851" w:right="425" w:bottom="663" w:left="53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BF7B25"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2666A4" w14:textId="77777777" w:rsidR="00994AB7" w:rsidRDefault="00994AB7">
      <w:r>
        <w:separator/>
      </w:r>
    </w:p>
  </w:endnote>
  <w:endnote w:type="continuationSeparator" w:id="0">
    <w:p w14:paraId="67B6BC4B" w14:textId="77777777" w:rsidR="00994AB7" w:rsidRDefault="00994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2F797" w14:textId="77777777" w:rsidR="00994AB7" w:rsidRDefault="00994AB7">
      <w:r>
        <w:separator/>
      </w:r>
    </w:p>
  </w:footnote>
  <w:footnote w:type="continuationSeparator" w:id="0">
    <w:p w14:paraId="72123352" w14:textId="77777777" w:rsidR="00994AB7" w:rsidRDefault="00994AB7">
      <w:r>
        <w:continuationSeparator/>
      </w:r>
    </w:p>
  </w:footnote>
  <w:footnote w:id="1">
    <w:p w14:paraId="3E86FD02" w14:textId="34BA638F" w:rsidR="00BF7B25" w:rsidRPr="008A1EE5" w:rsidRDefault="00BF7B25" w:rsidP="002E2E3B">
      <w:pPr>
        <w:pStyle w:val="af2"/>
        <w:jc w:val="both"/>
        <w:rPr>
          <w:rFonts w:ascii="GHEA Grapalat" w:hAnsi="GHEA Grapalat" w:cs="Sylfaen"/>
          <w:i/>
          <w:lang w:val="hy-AM"/>
        </w:rPr>
      </w:pPr>
    </w:p>
    <w:p w14:paraId="5BA51928" w14:textId="77777777" w:rsidR="00BF7B25" w:rsidRPr="008A1EE5" w:rsidRDefault="00BF7B25">
      <w:pPr>
        <w:pStyle w:val="af2"/>
        <w:rPr>
          <w:rFonts w:ascii="Times New Roman" w:hAnsi="Times New Roman"/>
          <w:vertAlign w:val="superscript"/>
          <w:lang w:val="hy-AM"/>
        </w:rPr>
      </w:pPr>
    </w:p>
  </w:footnote>
  <w:footnote w:id="2">
    <w:p w14:paraId="67C2EECB" w14:textId="77777777" w:rsidR="00BF7B25" w:rsidRPr="00C2685D" w:rsidRDefault="00BF7B25">
      <w:pPr>
        <w:pStyle w:val="af2"/>
        <w:rPr>
          <w:rFonts w:ascii="GHEA Grapalat" w:hAnsi="GHEA Grapalat"/>
          <w:lang w:val="hy-AM"/>
        </w:rPr>
      </w:pPr>
      <w:r w:rsidRPr="00C2685D">
        <w:rPr>
          <w:rFonts w:ascii="GHEA Grapalat" w:hAnsi="GHEA Grapalat" w:cs="Sylfaen"/>
          <w:i/>
          <w:sz w:val="16"/>
          <w:szCs w:val="16"/>
          <w:vertAlign w:val="superscript"/>
          <w:lang w:val="hy-AM"/>
        </w:rPr>
        <w:t xml:space="preserve">13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C2685D">
        <w:rPr>
          <w:rFonts w:ascii="GHEA Grapalat" w:hAnsi="GHEA Grapalat"/>
          <w:lang w:val="hy-AM"/>
        </w:rPr>
        <w:t xml:space="preserve"> </w:t>
      </w:r>
    </w:p>
  </w:footnote>
  <w:footnote w:id="3">
    <w:p w14:paraId="3C4FC4BA" w14:textId="77777777" w:rsidR="00BF7B25" w:rsidRPr="00EC2CDE" w:rsidRDefault="00BF7B25"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4">
    <w:p w14:paraId="5B3AEB63" w14:textId="77777777" w:rsidR="00BF7B25" w:rsidRPr="00E81BDB" w:rsidRDefault="00BF7B25" w:rsidP="00E74BF6">
      <w:pPr>
        <w:pStyle w:val="af2"/>
        <w:jc w:val="both"/>
        <w:rPr>
          <w:lang w:val="af-ZA"/>
        </w:rPr>
      </w:pPr>
      <w:r w:rsidRPr="00CB0ADE">
        <w:rPr>
          <w:rStyle w:val="af6"/>
          <w:color w:val="FFFFFF"/>
        </w:rPr>
        <w:footnoteRef/>
      </w:r>
      <w:r w:rsidRPr="003053EF">
        <w:t xml:space="preserve"> </w:t>
      </w:r>
      <w:r>
        <w:rPr>
          <w:vertAlign w:val="superscript"/>
          <w:lang w:val="af-ZA"/>
        </w:rPr>
        <w:t>15</w:t>
      </w:r>
      <w:r w:rsidRPr="003053EF">
        <w:rPr>
          <w:rFonts w:ascii="GHEA Grapalat" w:hAnsi="GHEA Grapalat" w:cs="Sylfaen"/>
          <w:i/>
          <w:sz w:val="16"/>
          <w:szCs w:val="16"/>
          <w:lang w:val="en-US"/>
        </w:rPr>
        <w:t>Եթե</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հրավերով</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հայտի</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ապահովման</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ներկայացման</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պահանջ</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սահմանված</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չէ</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ապա</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սույն</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կետը</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հրավերից</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հանվում</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E81BDB">
        <w:rPr>
          <w:rFonts w:ascii="GHEA Grapalat" w:hAnsi="GHEA Grapalat" w:cs="Sylfaen"/>
          <w:i/>
          <w:sz w:val="16"/>
          <w:szCs w:val="16"/>
          <w:lang w:val="af-ZA"/>
        </w:rPr>
        <w:t>:</w:t>
      </w:r>
    </w:p>
  </w:footnote>
  <w:footnote w:id="5">
    <w:p w14:paraId="7E650A4E" w14:textId="77777777" w:rsidR="00BF7B25" w:rsidRPr="00B01C80" w:rsidRDefault="00BF7B25" w:rsidP="0070321D">
      <w:pPr>
        <w:pStyle w:val="af4"/>
        <w:spacing w:before="0" w:beforeAutospacing="0" w:after="0" w:afterAutospacing="0"/>
        <w:ind w:firstLine="708"/>
        <w:jc w:val="both"/>
        <w:rPr>
          <w:rFonts w:ascii="Calibri" w:hAnsi="Calibri"/>
          <w:sz w:val="20"/>
          <w:szCs w:val="20"/>
          <w:lang w:val="hy-AM" w:eastAsia="ru-RU"/>
        </w:rPr>
      </w:pPr>
      <w:r>
        <w:rPr>
          <w:rStyle w:val="af6"/>
        </w:rPr>
        <w:footnoteRef/>
      </w:r>
      <w:r w:rsidRPr="007C2603">
        <w:rPr>
          <w:lang w:val="af-ZA"/>
        </w:rPr>
        <w:t xml:space="preserve"> </w:t>
      </w:r>
      <w:r w:rsidRPr="007C2603">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7C2603">
          <w:rPr>
            <w:rFonts w:ascii="GHEA Grapalat" w:hAnsi="GHEA Grapalat"/>
            <w:i/>
            <w:sz w:val="16"/>
            <w:szCs w:val="16"/>
            <w:lang w:val="hy-AM" w:eastAsia="ru-RU"/>
          </w:rPr>
          <w:t>Standard &amp; Poor’s</w:t>
        </w:r>
      </w:hyperlink>
      <w:r w:rsidRPr="007C2603">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p w14:paraId="05494E45" w14:textId="77777777" w:rsidR="00BF7B25" w:rsidRPr="007C2603" w:rsidRDefault="00BF7B25">
      <w:pPr>
        <w:pStyle w:val="af2"/>
        <w:rPr>
          <w:rFonts w:ascii="Calibri" w:hAnsi="Calibri"/>
        </w:rPr>
      </w:pPr>
    </w:p>
  </w:footnote>
  <w:footnote w:id="6">
    <w:p w14:paraId="684C7153" w14:textId="77777777" w:rsidR="00BF7B25" w:rsidRDefault="00BF7B25" w:rsidP="0039302D">
      <w:pPr>
        <w:pStyle w:val="af2"/>
        <w:rPr>
          <w:rFonts w:ascii="GHEA Grapalat" w:hAnsi="GHEA Grapalat"/>
          <w:i/>
          <w:lang w:val="hy-AM"/>
        </w:rPr>
      </w:pPr>
      <w:r w:rsidRPr="0039302D">
        <w:rPr>
          <w:rFonts w:ascii="GHEA Grapalat" w:hAnsi="GHEA Grapalat"/>
          <w:i/>
          <w:lang w:val="hy-AM"/>
        </w:rPr>
        <w:t>*լրացվում</w:t>
      </w:r>
      <w:r w:rsidRPr="0039302D">
        <w:rPr>
          <w:rFonts w:ascii="GHEA Grapalat" w:hAnsi="GHEA Grapalat"/>
          <w:i/>
          <w:lang w:val="af-ZA"/>
        </w:rPr>
        <w:t xml:space="preserve"> </w:t>
      </w:r>
      <w:r w:rsidRPr="0039302D">
        <w:rPr>
          <w:rFonts w:ascii="GHEA Grapalat" w:hAnsi="GHEA Grapalat"/>
          <w:i/>
          <w:lang w:val="hy-AM"/>
        </w:rPr>
        <w:t>է</w:t>
      </w:r>
      <w:r w:rsidRPr="0039302D">
        <w:rPr>
          <w:rFonts w:ascii="GHEA Grapalat" w:hAnsi="GHEA Grapalat"/>
          <w:i/>
          <w:lang w:val="af-ZA"/>
        </w:rPr>
        <w:t xml:space="preserve"> </w:t>
      </w:r>
      <w:r w:rsidRPr="0039302D">
        <w:rPr>
          <w:rFonts w:ascii="GHEA Grapalat" w:hAnsi="GHEA Grapalat"/>
          <w:i/>
          <w:lang w:val="hy-AM"/>
        </w:rPr>
        <w:t>հանձնաժողովի</w:t>
      </w:r>
      <w:r w:rsidRPr="0039302D">
        <w:rPr>
          <w:rFonts w:ascii="GHEA Grapalat" w:hAnsi="GHEA Grapalat"/>
          <w:i/>
          <w:lang w:val="af-ZA"/>
        </w:rPr>
        <w:t xml:space="preserve"> </w:t>
      </w:r>
      <w:r w:rsidRPr="0039302D">
        <w:rPr>
          <w:rFonts w:ascii="GHEA Grapalat" w:hAnsi="GHEA Grapalat"/>
          <w:i/>
          <w:lang w:val="hy-AM"/>
        </w:rPr>
        <w:t>քարտուղարի</w:t>
      </w:r>
      <w:r w:rsidRPr="0039302D">
        <w:rPr>
          <w:rFonts w:ascii="GHEA Grapalat" w:hAnsi="GHEA Grapalat"/>
          <w:i/>
          <w:lang w:val="af-ZA"/>
        </w:rPr>
        <w:t xml:space="preserve"> </w:t>
      </w:r>
      <w:r w:rsidRPr="0039302D">
        <w:rPr>
          <w:rFonts w:ascii="GHEA Grapalat" w:hAnsi="GHEA Grapalat"/>
          <w:i/>
          <w:lang w:val="hy-AM"/>
        </w:rPr>
        <w:t>կողմից</w:t>
      </w:r>
      <w:r w:rsidRPr="0039302D">
        <w:rPr>
          <w:rFonts w:ascii="GHEA Grapalat" w:hAnsi="GHEA Grapalat"/>
          <w:i/>
          <w:lang w:val="af-ZA"/>
        </w:rPr>
        <w:t xml:space="preserve">` </w:t>
      </w:r>
      <w:r w:rsidRPr="0039302D">
        <w:rPr>
          <w:rFonts w:ascii="GHEA Grapalat" w:hAnsi="GHEA Grapalat"/>
          <w:i/>
          <w:lang w:val="hy-AM"/>
        </w:rPr>
        <w:t>մինչև</w:t>
      </w:r>
      <w:r w:rsidRPr="0039302D">
        <w:rPr>
          <w:rFonts w:ascii="GHEA Grapalat" w:hAnsi="GHEA Grapalat"/>
          <w:i/>
          <w:lang w:val="af-ZA"/>
        </w:rPr>
        <w:t xml:space="preserve"> </w:t>
      </w:r>
      <w:r w:rsidRPr="0039302D">
        <w:rPr>
          <w:rFonts w:ascii="GHEA Grapalat" w:hAnsi="GHEA Grapalat"/>
          <w:i/>
          <w:lang w:val="hy-AM"/>
        </w:rPr>
        <w:t>հրավերը</w:t>
      </w:r>
      <w:r w:rsidRPr="0039302D">
        <w:rPr>
          <w:rFonts w:ascii="GHEA Grapalat" w:hAnsi="GHEA Grapalat"/>
          <w:i/>
          <w:lang w:val="af-ZA"/>
        </w:rPr>
        <w:t xml:space="preserve"> </w:t>
      </w:r>
      <w:r w:rsidRPr="0039302D">
        <w:rPr>
          <w:rFonts w:ascii="GHEA Grapalat" w:hAnsi="GHEA Grapalat"/>
          <w:i/>
          <w:lang w:val="hy-AM"/>
        </w:rPr>
        <w:t>տեղեկագրում</w:t>
      </w:r>
      <w:r w:rsidRPr="0039302D">
        <w:rPr>
          <w:rFonts w:ascii="GHEA Grapalat" w:hAnsi="GHEA Grapalat"/>
          <w:i/>
          <w:lang w:val="af-ZA"/>
        </w:rPr>
        <w:t xml:space="preserve"> </w:t>
      </w:r>
      <w:r w:rsidRPr="0039302D">
        <w:rPr>
          <w:rFonts w:ascii="GHEA Grapalat" w:hAnsi="GHEA Grapalat"/>
          <w:i/>
          <w:lang w:val="hy-AM"/>
        </w:rPr>
        <w:t>հրապարակելը:</w:t>
      </w:r>
    </w:p>
    <w:p w14:paraId="57A46933" w14:textId="77777777" w:rsidR="00BF7B25" w:rsidRPr="0039302D" w:rsidRDefault="00BF7B25" w:rsidP="0039302D">
      <w:pPr>
        <w:pStyle w:val="af2"/>
        <w:rPr>
          <w:rFonts w:ascii="GHEA Grapalat" w:hAnsi="GHEA Grapalat"/>
          <w:i/>
          <w:lang w:val="hy-AM"/>
        </w:rPr>
      </w:pPr>
    </w:p>
    <w:p w14:paraId="5964A085" w14:textId="77777777" w:rsidR="00BF7B25" w:rsidRPr="0039302D" w:rsidRDefault="00BF7B25" w:rsidP="0039302D">
      <w:pPr>
        <w:pStyle w:val="31"/>
        <w:spacing w:line="240" w:lineRule="auto"/>
        <w:ind w:left="142" w:firstLine="0"/>
        <w:rPr>
          <w:rFonts w:ascii="GHEA Grapalat" w:hAnsi="GHEA Grapalat"/>
          <w:i/>
          <w:lang w:val="hy-AM" w:eastAsia="ru-RU"/>
        </w:rPr>
      </w:pPr>
      <w:r w:rsidRPr="0039302D">
        <w:rPr>
          <w:rFonts w:ascii="GHEA Grapalat" w:hAnsi="GHEA Grapalat"/>
          <w:i/>
          <w:lang w:val="hy-AM" w:eastAsia="ru-RU"/>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39302D">
        <w:rPr>
          <w:rFonts w:ascii="Calibri" w:hAnsi="Calibri" w:cs="Calibri"/>
          <w:i/>
          <w:lang w:val="hy-AM" w:eastAsia="ru-RU"/>
        </w:rPr>
        <w:t> </w:t>
      </w:r>
      <w:r w:rsidRPr="0039302D">
        <w:rPr>
          <w:rFonts w:ascii="GHEA Grapalat" w:hAnsi="GHEA Grapalat" w:cs="GHEA Grapalat"/>
          <w:i/>
          <w:lang w:val="hy-AM" w:eastAsia="ru-RU"/>
        </w:rPr>
        <w:t>մասին»</w:t>
      </w:r>
      <w:r w:rsidRPr="0039302D">
        <w:rPr>
          <w:rFonts w:ascii="GHEA Grapalat" w:hAnsi="GHEA Grapalat"/>
          <w:i/>
          <w:lang w:val="hy-AM" w:eastAsia="ru-RU"/>
        </w:rPr>
        <w:t xml:space="preserve"> </w:t>
      </w:r>
      <w:r w:rsidRPr="0039302D">
        <w:rPr>
          <w:rFonts w:ascii="GHEA Grapalat" w:hAnsi="GHEA Grapalat" w:cs="GHEA Grapalat"/>
          <w:i/>
          <w:lang w:val="hy-AM" w:eastAsia="ru-RU"/>
        </w:rPr>
        <w:t>օրենքի</w:t>
      </w:r>
      <w:r w:rsidRPr="0039302D">
        <w:rPr>
          <w:rFonts w:ascii="GHEA Grapalat" w:hAnsi="GHEA Grapalat"/>
          <w:i/>
          <w:lang w:val="hy-AM" w:eastAsia="ru-RU"/>
        </w:rPr>
        <w:t xml:space="preserve"> </w:t>
      </w:r>
      <w:r w:rsidRPr="0039302D">
        <w:rPr>
          <w:rFonts w:ascii="GHEA Grapalat" w:hAnsi="GHEA Grapalat" w:cs="GHEA Grapalat"/>
          <w:i/>
          <w:lang w:val="hy-AM" w:eastAsia="ru-RU"/>
        </w:rPr>
        <w:t>հիման</w:t>
      </w:r>
      <w:r w:rsidRPr="0039302D">
        <w:rPr>
          <w:rFonts w:ascii="GHEA Grapalat" w:hAnsi="GHEA Grapalat"/>
          <w:i/>
          <w:lang w:val="hy-AM" w:eastAsia="ru-RU"/>
        </w:rPr>
        <w:t xml:space="preserve"> </w:t>
      </w:r>
      <w:r w:rsidRPr="0039302D">
        <w:rPr>
          <w:rFonts w:ascii="GHEA Grapalat" w:hAnsi="GHEA Grapalat" w:cs="GHEA Grapalat"/>
          <w:i/>
          <w:lang w:val="hy-AM" w:eastAsia="ru-RU"/>
        </w:rPr>
        <w:t>վրա</w:t>
      </w:r>
      <w:r w:rsidRPr="0039302D">
        <w:rPr>
          <w:rFonts w:ascii="GHEA Grapalat" w:hAnsi="GHEA Grapalat"/>
          <w:i/>
          <w:lang w:val="hy-AM" w:eastAsia="ru-RU"/>
        </w:rPr>
        <w:t xml:space="preserve"> </w:t>
      </w:r>
      <w:r w:rsidRPr="0039302D">
        <w:rPr>
          <w:rFonts w:ascii="GHEA Grapalat" w:hAnsi="GHEA Grapalat" w:cs="GHEA Grapalat"/>
          <w:i/>
          <w:lang w:val="hy-AM" w:eastAsia="ru-RU"/>
        </w:rPr>
        <w:t>իրական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շահառուների</w:t>
      </w:r>
      <w:r w:rsidRPr="0039302D">
        <w:rPr>
          <w:rFonts w:ascii="GHEA Grapalat" w:hAnsi="GHEA Grapalat"/>
          <w:i/>
          <w:lang w:val="hy-AM" w:eastAsia="ru-RU"/>
        </w:rPr>
        <w:t xml:space="preserve"> </w:t>
      </w:r>
      <w:r w:rsidRPr="0039302D">
        <w:rPr>
          <w:rFonts w:ascii="GHEA Grapalat" w:hAnsi="GHEA Grapalat" w:cs="GHEA Grapalat"/>
          <w:i/>
          <w:lang w:val="hy-AM" w:eastAsia="ru-RU"/>
        </w:rPr>
        <w:t>վերաբերյալ</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հայտարարագիր</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պարտականություն</w:t>
      </w:r>
      <w:r w:rsidRPr="0039302D">
        <w:rPr>
          <w:rFonts w:ascii="GHEA Grapalat" w:hAnsi="GHEA Grapalat"/>
          <w:i/>
          <w:lang w:val="hy-AM" w:eastAsia="ru-RU"/>
        </w:rPr>
        <w:t xml:space="preserve"> </w:t>
      </w:r>
      <w:r w:rsidRPr="0039302D">
        <w:rPr>
          <w:rFonts w:ascii="GHEA Grapalat" w:hAnsi="GHEA Grapalat" w:cs="GHEA Grapalat"/>
          <w:i/>
          <w:lang w:val="hy-AM" w:eastAsia="ru-RU"/>
        </w:rPr>
        <w:t>ունեցող</w:t>
      </w:r>
      <w:r w:rsidRPr="0039302D">
        <w:rPr>
          <w:rFonts w:ascii="GHEA Grapalat" w:hAnsi="GHEA Grapalat"/>
          <w:i/>
          <w:lang w:val="hy-AM" w:eastAsia="ru-RU"/>
        </w:rPr>
        <w:t xml:space="preserve"> </w:t>
      </w:r>
      <w:r w:rsidRPr="0039302D">
        <w:rPr>
          <w:rFonts w:ascii="GHEA Grapalat" w:hAnsi="GHEA Grapalat" w:cs="GHEA Grapalat"/>
          <w:i/>
          <w:lang w:val="hy-AM" w:eastAsia="ru-RU"/>
        </w:rPr>
        <w:t>իրավաբանական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անձ</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և</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հայտը</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օրվա</w:t>
      </w:r>
      <w:r w:rsidRPr="0039302D">
        <w:rPr>
          <w:rFonts w:ascii="GHEA Grapalat" w:hAnsi="GHEA Grapalat"/>
          <w:i/>
          <w:lang w:val="hy-AM" w:eastAsia="ru-RU"/>
        </w:rPr>
        <w:t xml:space="preserve"> </w:t>
      </w:r>
      <w:r w:rsidRPr="0039302D">
        <w:rPr>
          <w:rFonts w:ascii="GHEA Grapalat" w:hAnsi="GHEA Grapalat" w:cs="GHEA Grapalat"/>
          <w:i/>
          <w:lang w:val="hy-AM" w:eastAsia="ru-RU"/>
        </w:rPr>
        <w:t>դրությամբ</w:t>
      </w:r>
      <w:r w:rsidRPr="0039302D">
        <w:rPr>
          <w:rFonts w:ascii="GHEA Grapalat" w:hAnsi="GHEA Grapalat"/>
          <w:i/>
          <w:lang w:val="hy-AM" w:eastAsia="ru-RU"/>
        </w:rPr>
        <w:t xml:space="preserve"> </w:t>
      </w:r>
      <w:r w:rsidRPr="0039302D">
        <w:rPr>
          <w:rFonts w:ascii="GHEA Grapalat" w:hAnsi="GHEA Grapalat" w:cs="GHEA Grapalat"/>
          <w:i/>
          <w:lang w:val="hy-AM" w:eastAsia="ru-RU"/>
        </w:rPr>
        <w:t>սահմանված</w:t>
      </w:r>
      <w:r w:rsidRPr="0039302D">
        <w:rPr>
          <w:rFonts w:ascii="GHEA Grapalat" w:hAnsi="GHEA Grapalat"/>
          <w:i/>
          <w:lang w:val="hy-AM" w:eastAsia="ru-RU"/>
        </w:rPr>
        <w:t xml:space="preserve"> </w:t>
      </w:r>
      <w:r w:rsidRPr="0039302D">
        <w:rPr>
          <w:rFonts w:ascii="GHEA Grapalat" w:hAnsi="GHEA Grapalat" w:cs="GHEA Grapalat"/>
          <w:i/>
          <w:lang w:val="hy-AM" w:eastAsia="ru-RU"/>
        </w:rPr>
        <w:t>կարգով</w:t>
      </w:r>
      <w:r w:rsidRPr="0039302D">
        <w:rPr>
          <w:rFonts w:ascii="GHEA Grapalat" w:hAnsi="GHEA Grapalat"/>
          <w:i/>
          <w:lang w:val="hy-AM" w:eastAsia="ru-RU"/>
        </w:rPr>
        <w:t xml:space="preserve"> </w:t>
      </w:r>
      <w:r w:rsidRPr="0039302D">
        <w:rPr>
          <w:rFonts w:ascii="GHEA Grapalat" w:hAnsi="GHEA Grapalat" w:cs="GHEA Grapalat"/>
          <w:i/>
          <w:lang w:val="hy-AM" w:eastAsia="ru-RU"/>
        </w:rPr>
        <w:t>պետք</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ի</w:t>
      </w:r>
      <w:r w:rsidRPr="0039302D">
        <w:rPr>
          <w:rFonts w:ascii="GHEA Grapalat" w:hAnsi="GHEA Grapalat"/>
          <w:i/>
          <w:lang w:val="hy-AM" w:eastAsia="ru-RU"/>
        </w:rPr>
        <w:t xml:space="preserve">րավաբանական անձանց պետական ռեգիստրի գործակալությունում գրանցված լիներ իր իրական շահառուների վերաբերյալ տեղեկությունները, </w:t>
      </w:r>
    </w:p>
    <w:p w14:paraId="046EE3BD" w14:textId="77777777" w:rsidR="00BF7B25" w:rsidRPr="0039302D" w:rsidRDefault="00BF7B25" w:rsidP="0039302D">
      <w:pPr>
        <w:pStyle w:val="31"/>
        <w:spacing w:line="240" w:lineRule="auto"/>
        <w:ind w:left="142" w:firstLine="0"/>
        <w:rPr>
          <w:rFonts w:ascii="GHEA Grapalat" w:hAnsi="GHEA Grapalat"/>
          <w:i/>
          <w:lang w:val="hy-AM" w:eastAsia="ru-RU"/>
        </w:rPr>
      </w:pPr>
    </w:p>
    <w:p w14:paraId="2D237FD6" w14:textId="77777777" w:rsidR="00BF7B25" w:rsidRPr="0039302D" w:rsidRDefault="00BF7B25" w:rsidP="0039302D">
      <w:pPr>
        <w:pStyle w:val="31"/>
        <w:spacing w:line="240" w:lineRule="auto"/>
        <w:ind w:left="142" w:firstLine="218"/>
        <w:rPr>
          <w:rFonts w:ascii="GHEA Grapalat" w:hAnsi="GHEA Grapalat"/>
          <w:i/>
          <w:lang w:val="hy-AM" w:eastAsia="ru-RU"/>
        </w:rPr>
      </w:pPr>
      <w:r w:rsidRPr="0039302D">
        <w:rPr>
          <w:rFonts w:ascii="GHEA Grapalat" w:hAnsi="GHEA Grapalat"/>
          <w:i/>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39302D">
        <w:rPr>
          <w:rFonts w:ascii="Cambria Math" w:hAnsi="Cambria Math" w:cs="Cambria Math"/>
          <w:i/>
          <w:lang w:val="hy-AM" w:eastAsia="ru-RU"/>
        </w:rPr>
        <w:t>․</w:t>
      </w:r>
      <w:r w:rsidRPr="0039302D">
        <w:rPr>
          <w:rFonts w:ascii="GHEA Grapalat" w:hAnsi="GHEA Grapalat"/>
          <w:i/>
          <w:lang w:val="hy-AM" w:eastAsia="ru-RU"/>
        </w:rPr>
        <w:t>1 -ի&gt;&gt; բառերով,</w:t>
      </w:r>
    </w:p>
    <w:p w14:paraId="45EBF4BB" w14:textId="77777777" w:rsidR="00BF7B25" w:rsidRPr="0039302D" w:rsidRDefault="00BF7B25" w:rsidP="0039302D">
      <w:pPr>
        <w:pStyle w:val="af2"/>
        <w:rPr>
          <w:rFonts w:ascii="GHEA Grapalat" w:hAnsi="GHEA Grapalat"/>
          <w:i/>
          <w:lang w:val="hy-AM"/>
        </w:rPr>
      </w:pPr>
    </w:p>
    <w:p w14:paraId="0818886C" w14:textId="77777777" w:rsidR="00BF7B25" w:rsidRPr="0039302D" w:rsidRDefault="00BF7B25" w:rsidP="0039302D">
      <w:pPr>
        <w:pStyle w:val="af2"/>
        <w:ind w:firstLine="284"/>
        <w:rPr>
          <w:rFonts w:ascii="GHEA Grapalat" w:hAnsi="GHEA Grapalat"/>
          <w:i/>
          <w:lang w:val="hy-AM"/>
        </w:rPr>
      </w:pPr>
      <w:r w:rsidRPr="0039302D">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14:paraId="30364C96" w14:textId="77777777" w:rsidR="00BF7B25" w:rsidRPr="0039302D" w:rsidRDefault="00BF7B25" w:rsidP="0039302D">
      <w:pPr>
        <w:pStyle w:val="af2"/>
        <w:rPr>
          <w:rFonts w:ascii="GHEA Grapalat" w:hAnsi="GHEA Grapalat"/>
          <w:i/>
          <w:lang w:val="hy-AM"/>
        </w:rPr>
      </w:pPr>
    </w:p>
    <w:p w14:paraId="2E24D68F" w14:textId="77777777" w:rsidR="00BF7B25" w:rsidRPr="0039302D" w:rsidRDefault="00BF7B25" w:rsidP="0039302D">
      <w:pPr>
        <w:pStyle w:val="af2"/>
        <w:rPr>
          <w:rFonts w:ascii="GHEA Grapalat" w:hAnsi="GHEA Grapalat"/>
          <w:i/>
          <w:lang w:val="af-ZA"/>
        </w:rPr>
      </w:pPr>
      <w:r w:rsidRPr="0039302D">
        <w:rPr>
          <w:rFonts w:ascii="GHEA Grapalat" w:hAnsi="GHEA Grapalat"/>
          <w:i/>
          <w:lang w:val="hy-AM"/>
        </w:rPr>
        <w:t xml:space="preserve"> </w:t>
      </w:r>
    </w:p>
    <w:p w14:paraId="5647EB0A" w14:textId="77777777" w:rsidR="00BF7B25" w:rsidRDefault="00BF7B25" w:rsidP="00CE3A99">
      <w:pPr>
        <w:jc w:val="both"/>
        <w:rPr>
          <w:rFonts w:ascii="GHEA Grapalat" w:hAnsi="GHEA Grapalat"/>
          <w:i/>
          <w:sz w:val="16"/>
          <w:szCs w:val="16"/>
          <w:lang w:val="hy-AM" w:eastAsia="ru-RU"/>
        </w:rPr>
      </w:pPr>
    </w:p>
    <w:p w14:paraId="2010B63A" w14:textId="77777777" w:rsidR="00BF7B25" w:rsidRDefault="00BF7B25" w:rsidP="00CE3A99">
      <w:pPr>
        <w:jc w:val="both"/>
        <w:rPr>
          <w:rFonts w:ascii="GHEA Grapalat" w:hAnsi="GHEA Grapalat"/>
          <w:i/>
          <w:sz w:val="16"/>
          <w:szCs w:val="16"/>
          <w:lang w:val="hy-AM" w:eastAsia="ru-RU"/>
        </w:rPr>
      </w:pPr>
    </w:p>
    <w:p w14:paraId="3C2B8F82" w14:textId="77777777" w:rsidR="00BF7B25" w:rsidRDefault="00BF7B25" w:rsidP="00CE3A99">
      <w:pPr>
        <w:jc w:val="both"/>
        <w:rPr>
          <w:rFonts w:ascii="GHEA Grapalat" w:hAnsi="GHEA Grapalat"/>
          <w:i/>
          <w:sz w:val="16"/>
          <w:szCs w:val="16"/>
          <w:lang w:val="hy-AM" w:eastAsia="ru-RU"/>
        </w:rPr>
      </w:pPr>
    </w:p>
    <w:p w14:paraId="6E2D5028" w14:textId="77777777" w:rsidR="00BF7B25" w:rsidRDefault="00BF7B25" w:rsidP="00CE3A99">
      <w:pPr>
        <w:jc w:val="both"/>
        <w:rPr>
          <w:rFonts w:ascii="GHEA Grapalat" w:hAnsi="GHEA Grapalat"/>
          <w:i/>
          <w:sz w:val="16"/>
          <w:szCs w:val="16"/>
          <w:lang w:val="hy-AM" w:eastAsia="ru-RU"/>
        </w:rPr>
      </w:pPr>
    </w:p>
    <w:p w14:paraId="5B68F7E1" w14:textId="77777777" w:rsidR="00BF7B25" w:rsidRDefault="00BF7B25" w:rsidP="00CE3A99">
      <w:pPr>
        <w:jc w:val="both"/>
        <w:rPr>
          <w:rFonts w:ascii="GHEA Grapalat" w:hAnsi="GHEA Grapalat"/>
          <w:i/>
          <w:sz w:val="16"/>
          <w:szCs w:val="16"/>
          <w:lang w:val="hy-AM" w:eastAsia="ru-RU"/>
        </w:rPr>
      </w:pPr>
    </w:p>
    <w:p w14:paraId="64FA5B90" w14:textId="77777777" w:rsidR="00BF7B25" w:rsidRDefault="00BF7B25" w:rsidP="00CE3A99">
      <w:pPr>
        <w:jc w:val="both"/>
        <w:rPr>
          <w:rFonts w:ascii="GHEA Grapalat" w:hAnsi="GHEA Grapalat"/>
          <w:i/>
          <w:sz w:val="16"/>
          <w:szCs w:val="16"/>
          <w:lang w:val="hy-AM" w:eastAsia="ru-RU"/>
        </w:rPr>
      </w:pPr>
    </w:p>
    <w:p w14:paraId="73978192" w14:textId="77777777" w:rsidR="00BF7B25" w:rsidRDefault="00BF7B25" w:rsidP="00CE3A99">
      <w:pPr>
        <w:jc w:val="both"/>
        <w:rPr>
          <w:rFonts w:ascii="GHEA Grapalat" w:hAnsi="GHEA Grapalat"/>
          <w:i/>
          <w:sz w:val="16"/>
          <w:szCs w:val="16"/>
          <w:lang w:val="hy-AM" w:eastAsia="ru-RU"/>
        </w:rPr>
      </w:pPr>
    </w:p>
    <w:p w14:paraId="1652AB36" w14:textId="77777777" w:rsidR="00BF7B25" w:rsidRDefault="00BF7B25" w:rsidP="00CE3A99">
      <w:pPr>
        <w:jc w:val="both"/>
        <w:rPr>
          <w:rFonts w:ascii="GHEA Grapalat" w:hAnsi="GHEA Grapalat"/>
          <w:i/>
          <w:sz w:val="16"/>
          <w:szCs w:val="16"/>
          <w:lang w:val="hy-AM" w:eastAsia="ru-RU"/>
        </w:rPr>
      </w:pPr>
    </w:p>
    <w:p w14:paraId="7C7F031E" w14:textId="77777777" w:rsidR="00BF7B25" w:rsidRDefault="00BF7B25" w:rsidP="00CE3A99">
      <w:pPr>
        <w:jc w:val="both"/>
        <w:rPr>
          <w:rFonts w:ascii="GHEA Grapalat" w:hAnsi="GHEA Grapalat"/>
          <w:i/>
          <w:sz w:val="16"/>
          <w:szCs w:val="16"/>
          <w:lang w:val="hy-AM" w:eastAsia="ru-RU"/>
        </w:rPr>
      </w:pPr>
    </w:p>
    <w:p w14:paraId="2FA78132" w14:textId="77777777" w:rsidR="00BF7B25" w:rsidRDefault="00BF7B25" w:rsidP="00CE3A99">
      <w:pPr>
        <w:jc w:val="both"/>
        <w:rPr>
          <w:rFonts w:ascii="GHEA Grapalat" w:hAnsi="GHEA Grapalat"/>
          <w:i/>
          <w:sz w:val="16"/>
          <w:szCs w:val="16"/>
          <w:lang w:val="hy-AM" w:eastAsia="ru-RU"/>
        </w:rPr>
      </w:pPr>
    </w:p>
    <w:p w14:paraId="48143933" w14:textId="77777777" w:rsidR="00BF7B25" w:rsidRDefault="00BF7B25" w:rsidP="00CE3A99">
      <w:pPr>
        <w:jc w:val="both"/>
        <w:rPr>
          <w:rFonts w:ascii="GHEA Grapalat" w:hAnsi="GHEA Grapalat"/>
          <w:i/>
          <w:sz w:val="16"/>
          <w:szCs w:val="16"/>
          <w:lang w:val="hy-AM" w:eastAsia="ru-RU"/>
        </w:rPr>
      </w:pPr>
    </w:p>
    <w:p w14:paraId="4AE331CB" w14:textId="77777777" w:rsidR="00BF7B25" w:rsidRDefault="00BF7B25" w:rsidP="00CE3A99">
      <w:pPr>
        <w:jc w:val="both"/>
        <w:rPr>
          <w:rFonts w:ascii="GHEA Grapalat" w:hAnsi="GHEA Grapalat"/>
          <w:i/>
          <w:sz w:val="16"/>
          <w:szCs w:val="16"/>
          <w:lang w:val="hy-AM" w:eastAsia="ru-RU"/>
        </w:rPr>
      </w:pPr>
    </w:p>
    <w:p w14:paraId="08FA118A" w14:textId="77777777" w:rsidR="00BF7B25" w:rsidRDefault="00BF7B25" w:rsidP="00CE3A99">
      <w:pPr>
        <w:jc w:val="both"/>
        <w:rPr>
          <w:rFonts w:ascii="GHEA Grapalat" w:hAnsi="GHEA Grapalat"/>
          <w:i/>
          <w:sz w:val="16"/>
          <w:szCs w:val="16"/>
          <w:lang w:val="hy-AM" w:eastAsia="ru-RU"/>
        </w:rPr>
      </w:pPr>
    </w:p>
    <w:p w14:paraId="7C7F97F9" w14:textId="77777777" w:rsidR="00BF7B25" w:rsidRDefault="00BF7B25" w:rsidP="00CE3A99">
      <w:pPr>
        <w:jc w:val="both"/>
        <w:rPr>
          <w:rFonts w:ascii="GHEA Grapalat" w:hAnsi="GHEA Grapalat"/>
          <w:i/>
          <w:sz w:val="16"/>
          <w:szCs w:val="16"/>
          <w:lang w:val="hy-AM" w:eastAsia="ru-RU"/>
        </w:rPr>
      </w:pPr>
    </w:p>
    <w:p w14:paraId="45F6182E" w14:textId="77777777" w:rsidR="00BF7B25" w:rsidRDefault="00BF7B25" w:rsidP="00CE3A99">
      <w:pPr>
        <w:jc w:val="both"/>
        <w:rPr>
          <w:rFonts w:ascii="GHEA Grapalat" w:hAnsi="GHEA Grapalat"/>
          <w:i/>
          <w:sz w:val="16"/>
          <w:szCs w:val="16"/>
          <w:lang w:val="hy-AM" w:eastAsia="ru-RU"/>
        </w:rPr>
      </w:pPr>
    </w:p>
    <w:p w14:paraId="0D0A65C5" w14:textId="77777777" w:rsidR="00BF7B25" w:rsidRDefault="00BF7B25" w:rsidP="00CE3A99">
      <w:pPr>
        <w:jc w:val="both"/>
        <w:rPr>
          <w:rFonts w:ascii="GHEA Grapalat" w:hAnsi="GHEA Grapalat"/>
          <w:i/>
          <w:sz w:val="16"/>
          <w:szCs w:val="16"/>
          <w:lang w:val="hy-AM" w:eastAsia="ru-RU"/>
        </w:rPr>
      </w:pPr>
    </w:p>
    <w:p w14:paraId="62EEEDDD" w14:textId="77777777" w:rsidR="00BF7B25" w:rsidRDefault="00BF7B25" w:rsidP="00CE3A99">
      <w:pPr>
        <w:jc w:val="both"/>
        <w:rPr>
          <w:rFonts w:ascii="GHEA Grapalat" w:hAnsi="GHEA Grapalat"/>
          <w:i/>
          <w:sz w:val="16"/>
          <w:szCs w:val="16"/>
          <w:lang w:val="hy-AM" w:eastAsia="ru-RU"/>
        </w:rPr>
      </w:pPr>
    </w:p>
    <w:p w14:paraId="03281314" w14:textId="77777777" w:rsidR="00BF7B25" w:rsidRDefault="00BF7B25" w:rsidP="00CE3A99">
      <w:pPr>
        <w:jc w:val="both"/>
        <w:rPr>
          <w:rFonts w:ascii="GHEA Grapalat" w:hAnsi="GHEA Grapalat"/>
          <w:i/>
          <w:sz w:val="16"/>
          <w:szCs w:val="16"/>
          <w:lang w:val="hy-AM" w:eastAsia="ru-RU"/>
        </w:rPr>
      </w:pPr>
    </w:p>
    <w:p w14:paraId="337086EF" w14:textId="77777777" w:rsidR="00BF7B25" w:rsidRDefault="00BF7B25" w:rsidP="00CE3A99">
      <w:pPr>
        <w:jc w:val="both"/>
        <w:rPr>
          <w:rFonts w:ascii="GHEA Grapalat" w:hAnsi="GHEA Grapalat"/>
          <w:i/>
          <w:sz w:val="16"/>
          <w:szCs w:val="16"/>
          <w:lang w:val="hy-AM" w:eastAsia="ru-RU"/>
        </w:rPr>
      </w:pPr>
    </w:p>
    <w:p w14:paraId="7EF56028" w14:textId="77777777" w:rsidR="00BF7B25" w:rsidRDefault="00BF7B25" w:rsidP="00CE3A99">
      <w:pPr>
        <w:jc w:val="both"/>
        <w:rPr>
          <w:rFonts w:ascii="GHEA Grapalat" w:hAnsi="GHEA Grapalat"/>
          <w:i/>
          <w:sz w:val="16"/>
          <w:szCs w:val="16"/>
          <w:lang w:val="hy-AM" w:eastAsia="ru-RU"/>
        </w:rPr>
      </w:pPr>
    </w:p>
    <w:p w14:paraId="2676CD80" w14:textId="77777777" w:rsidR="00BF7B25" w:rsidRDefault="00BF7B25" w:rsidP="00CE3A99">
      <w:pPr>
        <w:jc w:val="both"/>
        <w:rPr>
          <w:rFonts w:ascii="GHEA Grapalat" w:hAnsi="GHEA Grapalat"/>
          <w:i/>
          <w:sz w:val="16"/>
          <w:szCs w:val="16"/>
          <w:lang w:val="hy-AM" w:eastAsia="ru-RU"/>
        </w:rPr>
      </w:pPr>
    </w:p>
    <w:p w14:paraId="36B681CA" w14:textId="77777777" w:rsidR="00BF7B25" w:rsidRDefault="00BF7B25" w:rsidP="00CE3A99">
      <w:pPr>
        <w:jc w:val="both"/>
        <w:rPr>
          <w:rFonts w:ascii="GHEA Grapalat" w:hAnsi="GHEA Grapalat"/>
          <w:i/>
          <w:sz w:val="16"/>
          <w:szCs w:val="16"/>
          <w:lang w:val="hy-AM" w:eastAsia="ru-RU"/>
        </w:rPr>
      </w:pPr>
    </w:p>
    <w:p w14:paraId="129DF781" w14:textId="77777777" w:rsidR="00BF7B25" w:rsidRDefault="00BF7B25" w:rsidP="00CE3A99">
      <w:pPr>
        <w:jc w:val="both"/>
        <w:rPr>
          <w:rFonts w:ascii="GHEA Grapalat" w:hAnsi="GHEA Grapalat"/>
          <w:i/>
          <w:sz w:val="16"/>
          <w:szCs w:val="16"/>
          <w:lang w:val="hy-AM" w:eastAsia="ru-RU"/>
        </w:rPr>
      </w:pPr>
    </w:p>
    <w:p w14:paraId="512CD087" w14:textId="77777777" w:rsidR="00BF7B25" w:rsidRDefault="00BF7B25" w:rsidP="00CE3A99">
      <w:pPr>
        <w:jc w:val="both"/>
        <w:rPr>
          <w:rFonts w:ascii="GHEA Grapalat" w:hAnsi="GHEA Grapalat"/>
          <w:i/>
          <w:sz w:val="16"/>
          <w:szCs w:val="16"/>
          <w:lang w:val="hy-AM" w:eastAsia="ru-RU"/>
        </w:rPr>
      </w:pPr>
    </w:p>
    <w:p w14:paraId="7220028E" w14:textId="77777777" w:rsidR="00BF7B25" w:rsidRDefault="00BF7B25" w:rsidP="00CE3A99">
      <w:pPr>
        <w:jc w:val="both"/>
        <w:rPr>
          <w:rFonts w:ascii="GHEA Grapalat" w:hAnsi="GHEA Grapalat"/>
          <w:i/>
          <w:sz w:val="16"/>
          <w:szCs w:val="16"/>
          <w:lang w:val="hy-AM" w:eastAsia="ru-RU"/>
        </w:rPr>
      </w:pPr>
    </w:p>
    <w:p w14:paraId="510EF1D4" w14:textId="77777777" w:rsidR="00BF7B25" w:rsidRDefault="00BF7B25" w:rsidP="00CE3A99">
      <w:pPr>
        <w:jc w:val="both"/>
        <w:rPr>
          <w:rFonts w:ascii="GHEA Grapalat" w:hAnsi="GHEA Grapalat"/>
          <w:i/>
          <w:sz w:val="16"/>
          <w:szCs w:val="16"/>
          <w:lang w:val="hy-AM" w:eastAsia="ru-RU"/>
        </w:rPr>
      </w:pPr>
    </w:p>
    <w:p w14:paraId="45602FC0" w14:textId="77777777" w:rsidR="00BF7B25" w:rsidRPr="002F2689" w:rsidRDefault="00BF7B25" w:rsidP="002F2689">
      <w:pPr>
        <w:pStyle w:val="31"/>
        <w:spacing w:line="240" w:lineRule="auto"/>
        <w:jc w:val="right"/>
        <w:rPr>
          <w:rFonts w:ascii="GHEA Grapalat" w:hAnsi="GHEA Grapalat" w:cs="Sylfaen"/>
          <w:b/>
          <w:lang w:val="es-ES"/>
        </w:rPr>
      </w:pPr>
      <w:r w:rsidRPr="00712340">
        <w:rPr>
          <w:rFonts w:ascii="GHEA Grapalat" w:hAnsi="GHEA Grapalat" w:cs="Sylfaen"/>
          <w:b/>
          <w:lang w:val="es-ES"/>
        </w:rPr>
        <w:t>Հավելված</w:t>
      </w:r>
      <w:r w:rsidRPr="002F2689">
        <w:rPr>
          <w:rFonts w:ascii="GHEA Grapalat" w:hAnsi="GHEA Grapalat" w:cs="Sylfaen"/>
          <w:b/>
          <w:lang w:val="es-ES"/>
        </w:rPr>
        <w:t xml:space="preserve">  N 1.1*</w:t>
      </w:r>
    </w:p>
    <w:p w14:paraId="1614BB82" w14:textId="25411FE9" w:rsidR="00BF7B25" w:rsidRPr="00B9559C" w:rsidRDefault="00BF7B25" w:rsidP="008F6325">
      <w:pPr>
        <w:pStyle w:val="31"/>
        <w:spacing w:line="240" w:lineRule="auto"/>
        <w:jc w:val="right"/>
        <w:rPr>
          <w:rFonts w:ascii="GHEA Grapalat" w:hAnsi="GHEA Grapalat" w:cs="Sylfaen"/>
          <w:b/>
          <w:bCs/>
          <w:lang w:val="es-ES"/>
        </w:rPr>
      </w:pPr>
      <w:r>
        <w:rPr>
          <w:rFonts w:ascii="GHEA Grapalat" w:hAnsi="GHEA Grapalat"/>
          <w:b/>
          <w:bCs/>
          <w:lang w:val="af-ZA"/>
        </w:rPr>
        <w:t>«</w:t>
      </w:r>
      <w:r w:rsidRPr="00B9559C">
        <w:rPr>
          <w:rFonts w:ascii="GHEA Grapalat" w:hAnsi="GHEA Grapalat"/>
          <w:b/>
          <w:bCs/>
          <w:lang w:val="af-ZA"/>
        </w:rPr>
        <w:t>ԱՄ</w:t>
      </w:r>
      <w:r>
        <w:rPr>
          <w:rFonts w:ascii="GHEA Grapalat" w:hAnsi="GHEA Grapalat"/>
          <w:b/>
          <w:bCs/>
          <w:lang w:val="hy-AM"/>
        </w:rPr>
        <w:t>ՓՀ</w:t>
      </w:r>
      <w:r>
        <w:rPr>
          <w:rFonts w:ascii="GHEA Grapalat" w:hAnsi="GHEA Grapalat"/>
          <w:b/>
          <w:bCs/>
          <w:lang w:val="af-ZA"/>
        </w:rPr>
        <w:t>-ԲՄ</w:t>
      </w:r>
      <w:r w:rsidRPr="00B9559C">
        <w:rPr>
          <w:rFonts w:ascii="GHEA Grapalat" w:hAnsi="GHEA Grapalat"/>
          <w:b/>
          <w:bCs/>
          <w:lang w:val="af-ZA"/>
        </w:rPr>
        <w:t>ԾՁԲ-</w:t>
      </w:r>
      <w:r w:rsidR="00B6176A">
        <w:rPr>
          <w:rFonts w:ascii="GHEA Grapalat" w:hAnsi="GHEA Grapalat"/>
          <w:b/>
          <w:bCs/>
          <w:lang w:val="hy-AM"/>
        </w:rPr>
        <w:t>04</w:t>
      </w:r>
      <w:r>
        <w:rPr>
          <w:rFonts w:ascii="GHEA Grapalat" w:hAnsi="GHEA Grapalat"/>
          <w:b/>
          <w:bCs/>
          <w:lang w:val="af-ZA"/>
        </w:rPr>
        <w:t>/</w:t>
      </w:r>
      <w:r w:rsidR="00B6176A">
        <w:rPr>
          <w:rFonts w:ascii="GHEA Grapalat" w:hAnsi="GHEA Grapalat"/>
          <w:b/>
          <w:bCs/>
          <w:lang w:val="hy-AM"/>
        </w:rPr>
        <w:t>24</w:t>
      </w:r>
      <w:r w:rsidRPr="00B9559C">
        <w:rPr>
          <w:rFonts w:ascii="GHEA Grapalat" w:hAnsi="GHEA Grapalat"/>
          <w:b/>
          <w:bCs/>
          <w:lang w:val="hy-AM"/>
        </w:rPr>
        <w:t xml:space="preserve">» </w:t>
      </w:r>
      <w:r w:rsidRPr="00B9559C">
        <w:rPr>
          <w:rFonts w:ascii="GHEA Grapalat" w:hAnsi="GHEA Grapalat" w:cs="Sylfaen"/>
          <w:b/>
          <w:bCs/>
          <w:lang w:val="es-ES"/>
        </w:rPr>
        <w:t>ծածկագրով</w:t>
      </w:r>
    </w:p>
    <w:p w14:paraId="346A2D23" w14:textId="0931B6EF" w:rsidR="00BF7B25" w:rsidRPr="00B9559C" w:rsidRDefault="00BF7B25" w:rsidP="008F6325">
      <w:pPr>
        <w:pStyle w:val="31"/>
        <w:spacing w:line="240" w:lineRule="auto"/>
        <w:jc w:val="right"/>
        <w:rPr>
          <w:rFonts w:ascii="GHEA Grapalat" w:hAnsi="GHEA Grapalat" w:cs="Sylfaen"/>
          <w:b/>
          <w:bCs/>
          <w:lang w:val="es-ES"/>
        </w:rPr>
      </w:pPr>
      <w:r>
        <w:rPr>
          <w:rFonts w:ascii="GHEA Grapalat" w:hAnsi="GHEA Grapalat" w:cs="Sylfaen"/>
          <w:b/>
          <w:bCs/>
          <w:lang w:val="hy-AM"/>
        </w:rPr>
        <w:t>Բաց մրցույթի</w:t>
      </w:r>
      <w:r w:rsidRPr="00B9559C">
        <w:rPr>
          <w:rFonts w:ascii="GHEA Grapalat" w:hAnsi="GHEA Grapalat" w:cs="Sylfaen"/>
          <w:b/>
          <w:bCs/>
          <w:lang w:val="es-ES"/>
        </w:rPr>
        <w:t xml:space="preserve"> հրավերի</w:t>
      </w:r>
    </w:p>
    <w:p w14:paraId="6852796B" w14:textId="77777777" w:rsidR="00BF7B25" w:rsidRDefault="00BF7B25" w:rsidP="008F6325">
      <w:pPr>
        <w:pStyle w:val="31"/>
        <w:spacing w:line="240" w:lineRule="auto"/>
        <w:jc w:val="right"/>
        <w:rPr>
          <w:rFonts w:ascii="GHEA Grapalat" w:hAnsi="GHEA Grapalat" w:cs="Sylfaen"/>
          <w:b/>
          <w:lang w:val="es-ES"/>
        </w:rPr>
      </w:pPr>
    </w:p>
    <w:p w14:paraId="3F08F8AE" w14:textId="77777777" w:rsidR="00BF7B25" w:rsidRPr="00FA6936" w:rsidRDefault="00BF7B25" w:rsidP="00FA6936">
      <w:pPr>
        <w:pStyle w:val="31"/>
        <w:spacing w:line="240" w:lineRule="auto"/>
        <w:jc w:val="center"/>
        <w:rPr>
          <w:rFonts w:ascii="GHEA Grapalat" w:hAnsi="GHEA Grapalat" w:cs="Arial"/>
          <w:b/>
          <w:lang w:val="hy-AM"/>
        </w:rPr>
      </w:pPr>
      <w:r>
        <w:rPr>
          <w:rFonts w:ascii="GHEA Grapalat" w:hAnsi="GHEA Grapalat" w:cs="Sylfaen"/>
          <w:b/>
          <w:lang w:val="hy-AM"/>
        </w:rPr>
        <w:t>ՁԵՎ</w:t>
      </w:r>
    </w:p>
    <w:p w14:paraId="5638F9E2" w14:textId="77777777" w:rsidR="00BF7B25" w:rsidRPr="00A66FC2" w:rsidRDefault="00BF7B25"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62D748AA" w14:textId="77777777" w:rsidR="00BF7B25" w:rsidRPr="00FD1EE4" w:rsidRDefault="00BF7B25"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780B7B5E" w14:textId="77777777" w:rsidR="00BF7B25" w:rsidRPr="00FD1EE4" w:rsidRDefault="00BF7B25"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7B25" w:rsidRPr="00FD1EE4" w14:paraId="282F1CED" w14:textId="77777777" w:rsidTr="00DD4B8A">
        <w:tc>
          <w:tcPr>
            <w:tcW w:w="2836" w:type="dxa"/>
            <w:shd w:val="clear" w:color="auto" w:fill="D9E2F3"/>
            <w:vAlign w:val="center"/>
          </w:tcPr>
          <w:p w14:paraId="6B88CEA4"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7A6C4F67"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62D0BB2F" w14:textId="77777777" w:rsidTr="00DD4B8A">
        <w:tc>
          <w:tcPr>
            <w:tcW w:w="2836" w:type="dxa"/>
            <w:shd w:val="clear" w:color="auto" w:fill="D9E2F3"/>
            <w:vAlign w:val="center"/>
          </w:tcPr>
          <w:p w14:paraId="32758957"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2228EE4"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5366D104" w14:textId="77777777" w:rsidTr="00DD4B8A">
        <w:tc>
          <w:tcPr>
            <w:tcW w:w="2836" w:type="dxa"/>
            <w:shd w:val="clear" w:color="auto" w:fill="D9E2F3"/>
            <w:vAlign w:val="center"/>
          </w:tcPr>
          <w:p w14:paraId="7CA9EBAA"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1DC2C0B0"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1B2E262F" w14:textId="77777777" w:rsidTr="00DD4B8A">
        <w:tc>
          <w:tcPr>
            <w:tcW w:w="2836" w:type="dxa"/>
            <w:shd w:val="clear" w:color="auto" w:fill="D9E2F3"/>
            <w:vAlign w:val="center"/>
          </w:tcPr>
          <w:p w14:paraId="2A6D5F52"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40EE9099"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481DC8A8" w14:textId="77777777" w:rsidTr="00DD4B8A">
        <w:tc>
          <w:tcPr>
            <w:tcW w:w="2836" w:type="dxa"/>
            <w:shd w:val="clear" w:color="auto" w:fill="D9E2F3"/>
            <w:vAlign w:val="center"/>
          </w:tcPr>
          <w:p w14:paraId="547BA26E" w14:textId="77777777" w:rsidR="00BF7B25" w:rsidRPr="00FD1EE4" w:rsidRDefault="00BF7B25"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6132922"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386EF039" w14:textId="77777777" w:rsidTr="00DD4B8A">
        <w:tc>
          <w:tcPr>
            <w:tcW w:w="2836" w:type="dxa"/>
            <w:shd w:val="clear" w:color="auto" w:fill="D9E2F3"/>
            <w:vAlign w:val="center"/>
          </w:tcPr>
          <w:p w14:paraId="39A79D90" w14:textId="77777777" w:rsidR="00BF7B25" w:rsidRPr="00FD1EE4" w:rsidRDefault="00BF7B25"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6E54708E"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64DD11D8" w14:textId="77777777" w:rsidTr="00DD4B8A">
        <w:tc>
          <w:tcPr>
            <w:tcW w:w="2836" w:type="dxa"/>
            <w:shd w:val="clear" w:color="auto" w:fill="D9E2F3"/>
            <w:vAlign w:val="center"/>
          </w:tcPr>
          <w:p w14:paraId="13027F45" w14:textId="77777777" w:rsidR="00BF7B25" w:rsidRPr="00FD1EE4" w:rsidRDefault="00BF7B25"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1D93542" w14:textId="77777777" w:rsidR="00BF7B25" w:rsidRPr="00FD1EE4" w:rsidRDefault="00BF7B25" w:rsidP="008F6325">
            <w:pPr>
              <w:spacing w:before="240" w:after="240"/>
              <w:rPr>
                <w:rFonts w:ascii="GHEA Grapalat" w:eastAsia="GHEA Grapalat" w:hAnsi="GHEA Grapalat" w:cs="GHEA Grapalat"/>
              </w:rPr>
            </w:pPr>
          </w:p>
        </w:tc>
      </w:tr>
    </w:tbl>
    <w:p w14:paraId="100288C1" w14:textId="77777777" w:rsidR="00BF7B25" w:rsidRPr="00FD1EE4" w:rsidRDefault="00BF7B25"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7B25" w:rsidRPr="00FD1EE4" w14:paraId="517C1E0D" w14:textId="77777777" w:rsidTr="00DD4B8A">
        <w:tc>
          <w:tcPr>
            <w:tcW w:w="2835" w:type="dxa"/>
            <w:shd w:val="clear" w:color="auto" w:fill="D9E2F3"/>
            <w:vAlign w:val="center"/>
          </w:tcPr>
          <w:p w14:paraId="4C44FC33"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D8C1130"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2DC12605" w14:textId="77777777" w:rsidTr="00DD4B8A">
        <w:tc>
          <w:tcPr>
            <w:tcW w:w="2835" w:type="dxa"/>
            <w:shd w:val="clear" w:color="auto" w:fill="D9E2F3"/>
            <w:vAlign w:val="center"/>
          </w:tcPr>
          <w:p w14:paraId="2199BABB"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219D61E4" w14:textId="77777777" w:rsidR="00BF7B25" w:rsidRPr="00FD1EE4" w:rsidRDefault="00BF7B25" w:rsidP="008F6325">
            <w:pPr>
              <w:spacing w:before="240" w:after="240"/>
              <w:rPr>
                <w:rFonts w:ascii="GHEA Grapalat" w:eastAsia="GHEA Grapalat" w:hAnsi="GHEA Grapalat" w:cs="GHEA Grapalat"/>
              </w:rPr>
            </w:pPr>
          </w:p>
        </w:tc>
      </w:tr>
    </w:tbl>
    <w:p w14:paraId="65DC5E83" w14:textId="77777777" w:rsidR="00BF7B25" w:rsidRPr="00FD1EE4" w:rsidRDefault="00BF7B25"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7B25" w:rsidRPr="00FD1EE4" w14:paraId="41904925" w14:textId="77777777" w:rsidTr="00DD4B8A">
        <w:tc>
          <w:tcPr>
            <w:tcW w:w="2835" w:type="dxa"/>
            <w:shd w:val="clear" w:color="auto" w:fill="D9E2F3"/>
            <w:vAlign w:val="center"/>
          </w:tcPr>
          <w:p w14:paraId="5222B97B"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932811F"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44F614CF" w14:textId="77777777" w:rsidTr="00DD4B8A">
        <w:tc>
          <w:tcPr>
            <w:tcW w:w="2835" w:type="dxa"/>
            <w:shd w:val="clear" w:color="auto" w:fill="D9E2F3"/>
            <w:vAlign w:val="center"/>
          </w:tcPr>
          <w:p w14:paraId="5752E3D6"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21FB68F4"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4BC13FB5" w14:textId="77777777" w:rsidTr="00DD4B8A">
        <w:tc>
          <w:tcPr>
            <w:tcW w:w="2835" w:type="dxa"/>
            <w:shd w:val="clear" w:color="auto" w:fill="D9E2F3"/>
            <w:vAlign w:val="center"/>
          </w:tcPr>
          <w:p w14:paraId="2F891D92"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A4031BF" w14:textId="77777777" w:rsidR="00BF7B25" w:rsidRPr="00FD1EE4" w:rsidRDefault="00BF7B25" w:rsidP="008F6325">
            <w:pPr>
              <w:spacing w:before="240" w:after="240"/>
              <w:rPr>
                <w:rFonts w:ascii="GHEA Grapalat" w:eastAsia="GHEA Grapalat" w:hAnsi="GHEA Grapalat" w:cs="GHEA Grapalat"/>
              </w:rPr>
            </w:pPr>
          </w:p>
        </w:tc>
      </w:tr>
    </w:tbl>
    <w:p w14:paraId="4FB5DBFE" w14:textId="77777777" w:rsidR="00BF7B25" w:rsidRPr="00FD1EE4" w:rsidRDefault="00BF7B25" w:rsidP="008F6325">
      <w:pPr>
        <w:rPr>
          <w:rFonts w:ascii="GHEA Grapalat" w:eastAsia="GHEA Grapalat" w:hAnsi="GHEA Grapalat" w:cs="GHEA Grapalat"/>
        </w:rPr>
      </w:pPr>
    </w:p>
    <w:p w14:paraId="0EC585EE" w14:textId="77777777" w:rsidR="00BF7B25" w:rsidRPr="00FD1EE4" w:rsidRDefault="00BF7B25" w:rsidP="008F6325">
      <w:pPr>
        <w:rPr>
          <w:rFonts w:ascii="GHEA Grapalat" w:eastAsia="GHEA Grapalat" w:hAnsi="GHEA Grapalat" w:cs="GHEA Grapalat"/>
        </w:rPr>
      </w:pPr>
      <w:r w:rsidRPr="00FD1EE4">
        <w:rPr>
          <w:rFonts w:ascii="GHEA Grapalat" w:hAnsi="GHEA Grapalat"/>
        </w:rPr>
        <w:br w:type="page"/>
      </w:r>
    </w:p>
    <w:p w14:paraId="4AAFA918" w14:textId="77777777" w:rsidR="00BF7B25" w:rsidRPr="00FD1EE4" w:rsidRDefault="00BF7B25"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FF6C8F2" w14:textId="77777777" w:rsidR="00BF7B25" w:rsidRPr="00FD1EE4" w:rsidRDefault="00BF7B25"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7B25" w:rsidRPr="00FD1EE4" w14:paraId="1A2311DB" w14:textId="77777777" w:rsidTr="00DD4B8A">
        <w:tc>
          <w:tcPr>
            <w:tcW w:w="2835" w:type="dxa"/>
            <w:shd w:val="clear" w:color="auto" w:fill="D9E2F3"/>
            <w:vAlign w:val="center"/>
          </w:tcPr>
          <w:p w14:paraId="4987D3D7"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AD6B678"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28D550FC" w14:textId="77777777" w:rsidTr="00DD4B8A">
        <w:tc>
          <w:tcPr>
            <w:tcW w:w="2835" w:type="dxa"/>
            <w:shd w:val="clear" w:color="auto" w:fill="D9E2F3"/>
            <w:vAlign w:val="center"/>
          </w:tcPr>
          <w:p w14:paraId="4E70C690"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577E7181" w14:textId="77777777" w:rsidR="00BF7B25" w:rsidRPr="00FD1EE4" w:rsidRDefault="00BF7B25" w:rsidP="008F6325">
            <w:pPr>
              <w:spacing w:before="240" w:after="240"/>
              <w:rPr>
                <w:rFonts w:ascii="GHEA Grapalat" w:eastAsia="GHEA Grapalat" w:hAnsi="GHEA Grapalat" w:cs="GHEA Grapalat"/>
              </w:rPr>
            </w:pPr>
          </w:p>
        </w:tc>
      </w:tr>
    </w:tbl>
    <w:p w14:paraId="1A909556" w14:textId="77777777" w:rsidR="00BF7B25" w:rsidRPr="00FD1EE4" w:rsidRDefault="00BF7B25"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7B25" w:rsidRPr="00FD1EE4" w14:paraId="4C5E6572" w14:textId="77777777" w:rsidTr="00DD4B8A">
        <w:tc>
          <w:tcPr>
            <w:tcW w:w="2835" w:type="dxa"/>
            <w:shd w:val="clear" w:color="auto" w:fill="D9E2F3"/>
            <w:vAlign w:val="center"/>
          </w:tcPr>
          <w:p w14:paraId="37BDCA27"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0700FFB5"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743E7554" w14:textId="77777777" w:rsidTr="00DD4B8A">
        <w:tc>
          <w:tcPr>
            <w:tcW w:w="2835" w:type="dxa"/>
            <w:shd w:val="clear" w:color="auto" w:fill="D9E2F3"/>
            <w:vAlign w:val="center"/>
          </w:tcPr>
          <w:p w14:paraId="5C66A413"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8B148B0"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1F9E4148" w14:textId="77777777" w:rsidTr="00DD4B8A">
        <w:tc>
          <w:tcPr>
            <w:tcW w:w="2835" w:type="dxa"/>
            <w:shd w:val="clear" w:color="auto" w:fill="D9E2F3"/>
            <w:vAlign w:val="center"/>
          </w:tcPr>
          <w:p w14:paraId="1B281F37"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D4232A8"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7514D824" w14:textId="77777777" w:rsidTr="00DD4B8A">
        <w:tc>
          <w:tcPr>
            <w:tcW w:w="2835" w:type="dxa"/>
            <w:shd w:val="clear" w:color="auto" w:fill="D9E2F3"/>
            <w:vAlign w:val="center"/>
          </w:tcPr>
          <w:p w14:paraId="153B3084"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AC0E4C3"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3D62E5AA" w14:textId="77777777" w:rsidTr="00DD4B8A">
        <w:tc>
          <w:tcPr>
            <w:tcW w:w="2835" w:type="dxa"/>
            <w:shd w:val="clear" w:color="auto" w:fill="D9E2F3"/>
            <w:vAlign w:val="center"/>
          </w:tcPr>
          <w:p w14:paraId="3BB4CBF9"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201E2B4"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50F75146" w14:textId="77777777" w:rsidTr="00DD4B8A">
        <w:tc>
          <w:tcPr>
            <w:tcW w:w="2835" w:type="dxa"/>
            <w:shd w:val="clear" w:color="auto" w:fill="D9E2F3"/>
            <w:vAlign w:val="center"/>
          </w:tcPr>
          <w:p w14:paraId="16116F2C"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5E2983E"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3FB35368" w14:textId="77777777" w:rsidTr="00DD4B8A">
        <w:tc>
          <w:tcPr>
            <w:tcW w:w="2835" w:type="dxa"/>
            <w:shd w:val="clear" w:color="auto" w:fill="D9E2F3"/>
            <w:vAlign w:val="center"/>
          </w:tcPr>
          <w:p w14:paraId="3AF5C099"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0EA8314" w14:textId="77777777" w:rsidR="00BF7B25" w:rsidRPr="00FD1EE4" w:rsidRDefault="00BF7B25" w:rsidP="008F6325">
            <w:pPr>
              <w:spacing w:before="240" w:after="240"/>
              <w:rPr>
                <w:rFonts w:ascii="GHEA Grapalat" w:eastAsia="GHEA Grapalat" w:hAnsi="GHEA Grapalat" w:cs="GHEA Grapalat"/>
              </w:rPr>
            </w:pPr>
          </w:p>
        </w:tc>
      </w:tr>
    </w:tbl>
    <w:p w14:paraId="5D939F03" w14:textId="77777777" w:rsidR="00BF7B25" w:rsidRPr="00574FF7" w:rsidRDefault="00BF7B25"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7B25" w:rsidRPr="00FD1EE4" w14:paraId="6A40C4B0" w14:textId="77777777" w:rsidTr="00DD4B8A">
        <w:tc>
          <w:tcPr>
            <w:tcW w:w="2836" w:type="dxa"/>
            <w:shd w:val="clear" w:color="auto" w:fill="D9E2F3"/>
            <w:vAlign w:val="center"/>
          </w:tcPr>
          <w:p w14:paraId="0348206B"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011052AF"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4ED60494" w14:textId="77777777" w:rsidTr="00DD4B8A">
        <w:tc>
          <w:tcPr>
            <w:tcW w:w="2836" w:type="dxa"/>
            <w:shd w:val="clear" w:color="auto" w:fill="D9E2F3"/>
            <w:vAlign w:val="center"/>
          </w:tcPr>
          <w:p w14:paraId="51C67EDB" w14:textId="77777777" w:rsidR="00BF7B25" w:rsidRPr="00FD1EE4" w:rsidRDefault="00BF7B25"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6FD6602" w14:textId="77777777" w:rsidR="00BF7B25" w:rsidRPr="00FD1EE4" w:rsidRDefault="00BF7B25"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3F3B63" w14:textId="77777777" w:rsidR="00BF7B25" w:rsidRPr="00FD1EE4" w:rsidRDefault="00BF7B25"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037A83C7" w14:textId="77777777" w:rsidR="00BF7B25" w:rsidRPr="00FD1EE4" w:rsidRDefault="00BF7B25"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0E1E23E4" w14:textId="77777777" w:rsidR="00BF7B25" w:rsidRPr="00FD1EE4" w:rsidRDefault="00BF7B25"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14:paraId="355396F4" w14:textId="77777777" w:rsidR="00BF7B25" w:rsidRPr="00FD1EE4" w:rsidRDefault="00BF7B25"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7B25" w:rsidRPr="00FD1EE4" w14:paraId="2D4CFA96" w14:textId="77777777" w:rsidTr="00DD4B8A">
        <w:tc>
          <w:tcPr>
            <w:tcW w:w="2837" w:type="dxa"/>
            <w:shd w:val="clear" w:color="auto" w:fill="D9E2F3"/>
            <w:vAlign w:val="center"/>
          </w:tcPr>
          <w:p w14:paraId="62D2E029"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4EEE76B6"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179A8043" w14:textId="77777777" w:rsidTr="00DD4B8A">
        <w:tc>
          <w:tcPr>
            <w:tcW w:w="2837" w:type="dxa"/>
            <w:shd w:val="clear" w:color="auto" w:fill="D9E2F3"/>
            <w:vAlign w:val="center"/>
          </w:tcPr>
          <w:p w14:paraId="7D36177E"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1F303629"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30521E39" w14:textId="77777777" w:rsidTr="00DD4B8A">
        <w:tc>
          <w:tcPr>
            <w:tcW w:w="2837" w:type="dxa"/>
            <w:shd w:val="clear" w:color="auto" w:fill="D9E2F3"/>
            <w:vAlign w:val="center"/>
          </w:tcPr>
          <w:p w14:paraId="1D375B1D"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6FAF3A07"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0EB85E0D" w14:textId="77777777" w:rsidTr="00DD4B8A">
        <w:tc>
          <w:tcPr>
            <w:tcW w:w="2837" w:type="dxa"/>
            <w:shd w:val="clear" w:color="auto" w:fill="D9E2F3"/>
            <w:vAlign w:val="center"/>
          </w:tcPr>
          <w:p w14:paraId="595E37F6" w14:textId="77777777" w:rsidR="00BF7B25" w:rsidRPr="00FD1EE4" w:rsidRDefault="00BF7B25"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0E95CE9B" w14:textId="77777777" w:rsidR="00BF7B25" w:rsidRPr="00FD1EE4" w:rsidRDefault="00BF7B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423DBEA" w14:textId="77777777" w:rsidR="00BF7B25" w:rsidRPr="00FD1EE4" w:rsidRDefault="00BF7B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51FCDB7C" w14:textId="77777777" w:rsidR="00BF7B25" w:rsidRPr="00FD1EE4" w:rsidRDefault="00BF7B25"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7B25" w:rsidRPr="00FD1EE4" w14:paraId="427DFA09" w14:textId="77777777" w:rsidTr="00DD4B8A">
        <w:tc>
          <w:tcPr>
            <w:tcW w:w="2837" w:type="dxa"/>
            <w:shd w:val="clear" w:color="auto" w:fill="D9E2F3"/>
            <w:vAlign w:val="center"/>
          </w:tcPr>
          <w:p w14:paraId="6C7CF7D0"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113BE99E"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65C0D903" w14:textId="77777777" w:rsidTr="00DD4B8A">
        <w:tc>
          <w:tcPr>
            <w:tcW w:w="2837" w:type="dxa"/>
            <w:shd w:val="clear" w:color="auto" w:fill="D9E2F3"/>
            <w:vAlign w:val="center"/>
          </w:tcPr>
          <w:p w14:paraId="75EE087A" w14:textId="77777777" w:rsidR="00BF7B25" w:rsidRPr="00FD1EE4" w:rsidRDefault="00BF7B25"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7C82F06"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28C552EC" w14:textId="77777777" w:rsidTr="00DD4B8A">
        <w:tc>
          <w:tcPr>
            <w:tcW w:w="2837" w:type="dxa"/>
            <w:shd w:val="clear" w:color="auto" w:fill="D9E2F3"/>
            <w:vAlign w:val="center"/>
          </w:tcPr>
          <w:p w14:paraId="32522E25"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15C1040E"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784611BC" w14:textId="77777777" w:rsidTr="00DD4B8A">
        <w:tc>
          <w:tcPr>
            <w:tcW w:w="2837" w:type="dxa"/>
            <w:shd w:val="clear" w:color="auto" w:fill="D9E2F3"/>
            <w:vAlign w:val="center"/>
          </w:tcPr>
          <w:p w14:paraId="350AE64D" w14:textId="77777777" w:rsidR="00BF7B25" w:rsidRPr="00FD1EE4" w:rsidRDefault="00BF7B25"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E31E525" w14:textId="77777777" w:rsidR="00BF7B25" w:rsidRPr="00FD1EE4" w:rsidRDefault="00BF7B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5B30C017" w14:textId="77777777" w:rsidR="00BF7B25" w:rsidRPr="00FD1EE4" w:rsidRDefault="00BF7B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33236244" w14:textId="77777777" w:rsidR="00BF7B25" w:rsidRPr="00FD1EE4" w:rsidRDefault="00BF7B25" w:rsidP="008F6325">
      <w:pPr>
        <w:rPr>
          <w:rFonts w:ascii="GHEA Grapalat" w:eastAsia="GHEA Grapalat" w:hAnsi="GHEA Grapalat" w:cs="GHEA Grapalat"/>
          <w:b/>
        </w:rPr>
      </w:pPr>
      <w:r w:rsidRPr="00FD1EE4">
        <w:rPr>
          <w:rFonts w:ascii="GHEA Grapalat" w:hAnsi="GHEA Grapalat"/>
        </w:rPr>
        <w:br w:type="page"/>
      </w:r>
    </w:p>
    <w:p w14:paraId="6F7DA60A" w14:textId="77777777" w:rsidR="00BF7B25" w:rsidRPr="00FD1EE4" w:rsidRDefault="00BF7B25"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4257B795" w14:textId="77777777" w:rsidR="00BF7B25" w:rsidRPr="00FD1EE4" w:rsidRDefault="00BF7B25"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7B25" w:rsidRPr="00FD1EE4" w14:paraId="73193856" w14:textId="77777777" w:rsidTr="00DD4B8A">
        <w:tc>
          <w:tcPr>
            <w:tcW w:w="2836" w:type="dxa"/>
            <w:shd w:val="clear" w:color="auto" w:fill="D9E2F3"/>
            <w:vAlign w:val="center"/>
          </w:tcPr>
          <w:p w14:paraId="3A2AA2F9"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10BB0E1D"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3B8B9A15" w14:textId="77777777" w:rsidTr="00DD4B8A">
        <w:tc>
          <w:tcPr>
            <w:tcW w:w="2836" w:type="dxa"/>
            <w:shd w:val="clear" w:color="auto" w:fill="D9E2F3"/>
            <w:vAlign w:val="center"/>
          </w:tcPr>
          <w:p w14:paraId="29933839"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0FE0BBA6"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2AA07892" w14:textId="77777777" w:rsidTr="00DD4B8A">
        <w:tc>
          <w:tcPr>
            <w:tcW w:w="2836" w:type="dxa"/>
            <w:shd w:val="clear" w:color="auto" w:fill="D9E2F3"/>
            <w:vAlign w:val="center"/>
          </w:tcPr>
          <w:p w14:paraId="75A2FC1B"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8AE87E8"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2ED2BDD0" w14:textId="77777777" w:rsidTr="00DD4B8A">
        <w:tc>
          <w:tcPr>
            <w:tcW w:w="2836" w:type="dxa"/>
            <w:shd w:val="clear" w:color="auto" w:fill="D9E2F3"/>
            <w:vAlign w:val="center"/>
          </w:tcPr>
          <w:p w14:paraId="693E2FBC"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11BA3011"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6381582F" w14:textId="77777777" w:rsidTr="00DD4B8A">
        <w:tc>
          <w:tcPr>
            <w:tcW w:w="2836" w:type="dxa"/>
            <w:shd w:val="clear" w:color="auto" w:fill="D9E2F3"/>
            <w:vAlign w:val="center"/>
          </w:tcPr>
          <w:p w14:paraId="65C8B2E5"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F83EF54"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2132BCD3" w14:textId="77777777" w:rsidTr="00DD4B8A">
        <w:tc>
          <w:tcPr>
            <w:tcW w:w="2836" w:type="dxa"/>
            <w:shd w:val="clear" w:color="auto" w:fill="D9E2F3"/>
            <w:vAlign w:val="center"/>
          </w:tcPr>
          <w:p w14:paraId="7420E7C6"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2D689BEE" w14:textId="77777777" w:rsidR="00BF7B25" w:rsidRPr="00FD1EE4" w:rsidRDefault="00BF7B25" w:rsidP="008F6325">
            <w:pPr>
              <w:spacing w:before="240" w:after="240"/>
              <w:rPr>
                <w:rFonts w:ascii="GHEA Grapalat" w:eastAsia="GHEA Grapalat" w:hAnsi="GHEA Grapalat" w:cs="GHEA Grapalat"/>
              </w:rPr>
            </w:pPr>
          </w:p>
        </w:tc>
      </w:tr>
    </w:tbl>
    <w:p w14:paraId="3282A972" w14:textId="77777777" w:rsidR="00BF7B25" w:rsidRPr="00FD1EE4" w:rsidRDefault="00BF7B25"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7B25" w:rsidRPr="00FD1EE4" w14:paraId="317A68DD" w14:textId="77777777" w:rsidTr="00DD4B8A">
        <w:tc>
          <w:tcPr>
            <w:tcW w:w="2837" w:type="dxa"/>
            <w:shd w:val="clear" w:color="auto" w:fill="D9E2F3"/>
            <w:vAlign w:val="center"/>
          </w:tcPr>
          <w:p w14:paraId="59AB3621"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18488747"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4771A0CB" w14:textId="77777777" w:rsidTr="00DD4B8A">
        <w:tc>
          <w:tcPr>
            <w:tcW w:w="2837" w:type="dxa"/>
            <w:shd w:val="clear" w:color="auto" w:fill="D9E2F3"/>
            <w:vAlign w:val="center"/>
          </w:tcPr>
          <w:p w14:paraId="4015B75C"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1C280C6E"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4999BEBA" w14:textId="77777777" w:rsidTr="00DD4B8A">
        <w:tc>
          <w:tcPr>
            <w:tcW w:w="2837" w:type="dxa"/>
            <w:shd w:val="clear" w:color="auto" w:fill="D9E2F3"/>
            <w:vAlign w:val="center"/>
          </w:tcPr>
          <w:p w14:paraId="6D325480"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EE09AA7"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2517329C" w14:textId="77777777" w:rsidTr="00DD4B8A">
        <w:tc>
          <w:tcPr>
            <w:tcW w:w="2837" w:type="dxa"/>
            <w:shd w:val="clear" w:color="auto" w:fill="D9E2F3"/>
            <w:vAlign w:val="center"/>
          </w:tcPr>
          <w:p w14:paraId="2A36B90B"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10659BD0"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5F060E2A" w14:textId="77777777" w:rsidTr="00DD4B8A">
        <w:tc>
          <w:tcPr>
            <w:tcW w:w="2837" w:type="dxa"/>
            <w:shd w:val="clear" w:color="auto" w:fill="D9E2F3"/>
            <w:vAlign w:val="center"/>
          </w:tcPr>
          <w:p w14:paraId="05FD5F6B"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6442500E" w14:textId="77777777" w:rsidR="00BF7B25" w:rsidRPr="00FD1EE4" w:rsidRDefault="00BF7B25" w:rsidP="008F6325">
            <w:pPr>
              <w:spacing w:before="240" w:after="240"/>
              <w:rPr>
                <w:rFonts w:ascii="GHEA Grapalat" w:eastAsia="GHEA Grapalat" w:hAnsi="GHEA Grapalat" w:cs="GHEA Grapalat"/>
              </w:rPr>
            </w:pPr>
          </w:p>
        </w:tc>
      </w:tr>
    </w:tbl>
    <w:p w14:paraId="065A3C60" w14:textId="77777777" w:rsidR="00BF7B25" w:rsidRPr="00FD1EE4" w:rsidRDefault="00BF7B25"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7B25" w:rsidRPr="00FD1EE4" w14:paraId="0DC83E8A" w14:textId="77777777" w:rsidTr="00DD4B8A">
        <w:tc>
          <w:tcPr>
            <w:tcW w:w="2837" w:type="dxa"/>
            <w:shd w:val="clear" w:color="auto" w:fill="D9E2F3"/>
            <w:vAlign w:val="center"/>
          </w:tcPr>
          <w:p w14:paraId="4ECADD8E"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57A270A5"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6704E050" w14:textId="77777777" w:rsidTr="00DD4B8A">
        <w:tc>
          <w:tcPr>
            <w:tcW w:w="2837" w:type="dxa"/>
            <w:shd w:val="clear" w:color="auto" w:fill="D9E2F3"/>
            <w:vAlign w:val="center"/>
          </w:tcPr>
          <w:p w14:paraId="5613EA61"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13788F"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2AAF9BF7" w14:textId="77777777" w:rsidTr="00DD4B8A">
        <w:tc>
          <w:tcPr>
            <w:tcW w:w="2837" w:type="dxa"/>
            <w:shd w:val="clear" w:color="auto" w:fill="D9E2F3"/>
            <w:vAlign w:val="center"/>
          </w:tcPr>
          <w:p w14:paraId="411E3926"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F8349B6"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4AA4440E" w14:textId="77777777" w:rsidTr="00DD4B8A">
        <w:tc>
          <w:tcPr>
            <w:tcW w:w="2837" w:type="dxa"/>
            <w:shd w:val="clear" w:color="auto" w:fill="D9E2F3"/>
            <w:vAlign w:val="center"/>
          </w:tcPr>
          <w:p w14:paraId="2DFF2C32"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314F4F5C" w14:textId="77777777" w:rsidR="00BF7B25" w:rsidRPr="00FD1EE4" w:rsidRDefault="00BF7B25" w:rsidP="008F6325">
            <w:pPr>
              <w:spacing w:before="240" w:after="240"/>
              <w:rPr>
                <w:rFonts w:ascii="GHEA Grapalat" w:eastAsia="GHEA Grapalat" w:hAnsi="GHEA Grapalat" w:cs="GHEA Grapalat"/>
              </w:rPr>
            </w:pPr>
          </w:p>
        </w:tc>
      </w:tr>
    </w:tbl>
    <w:p w14:paraId="1AD39971" w14:textId="77777777" w:rsidR="00BF7B25" w:rsidRPr="00FD1EE4" w:rsidRDefault="00BF7B25"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7B25" w:rsidRPr="00FD1EE4" w14:paraId="166741BC" w14:textId="77777777" w:rsidTr="00DD4B8A">
        <w:tc>
          <w:tcPr>
            <w:tcW w:w="2837" w:type="dxa"/>
            <w:shd w:val="clear" w:color="auto" w:fill="D9E2F3"/>
            <w:vAlign w:val="center"/>
          </w:tcPr>
          <w:p w14:paraId="42B23B0C"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A9021A3"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4CA8C996" w14:textId="77777777" w:rsidTr="00DD4B8A">
        <w:tc>
          <w:tcPr>
            <w:tcW w:w="2837" w:type="dxa"/>
            <w:shd w:val="clear" w:color="auto" w:fill="D9E2F3"/>
            <w:vAlign w:val="center"/>
          </w:tcPr>
          <w:p w14:paraId="125182C5"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C127F41"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5EF6C8D3" w14:textId="77777777" w:rsidTr="00DD4B8A">
        <w:tc>
          <w:tcPr>
            <w:tcW w:w="2837" w:type="dxa"/>
            <w:shd w:val="clear" w:color="auto" w:fill="D9E2F3"/>
            <w:vAlign w:val="center"/>
          </w:tcPr>
          <w:p w14:paraId="024A6BB1"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7C1223DD"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59268319" w14:textId="77777777" w:rsidTr="00DD4B8A">
        <w:tc>
          <w:tcPr>
            <w:tcW w:w="2837" w:type="dxa"/>
            <w:shd w:val="clear" w:color="auto" w:fill="D9E2F3"/>
            <w:vAlign w:val="center"/>
          </w:tcPr>
          <w:p w14:paraId="3C833B04"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17BE5AB" w14:textId="77777777" w:rsidR="00BF7B25" w:rsidRPr="00FD1EE4" w:rsidRDefault="00BF7B25" w:rsidP="008F6325">
            <w:pPr>
              <w:spacing w:before="240" w:after="240"/>
              <w:rPr>
                <w:rFonts w:ascii="GHEA Grapalat" w:eastAsia="GHEA Grapalat" w:hAnsi="GHEA Grapalat" w:cs="GHEA Grapalat"/>
              </w:rPr>
            </w:pPr>
          </w:p>
        </w:tc>
      </w:tr>
    </w:tbl>
    <w:p w14:paraId="358035D7" w14:textId="77777777" w:rsidR="00BF7B25" w:rsidRPr="00FD1EE4" w:rsidRDefault="00BF7B25"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7B25" w:rsidRPr="00FD1EE4" w14:paraId="5FAA1688" w14:textId="77777777" w:rsidTr="00DD4B8A">
        <w:trPr>
          <w:trHeight w:val="924"/>
        </w:trPr>
        <w:tc>
          <w:tcPr>
            <w:tcW w:w="9016" w:type="dxa"/>
            <w:gridSpan w:val="2"/>
            <w:vAlign w:val="center"/>
          </w:tcPr>
          <w:p w14:paraId="129E5831" w14:textId="77777777" w:rsidR="00BF7B25" w:rsidRPr="00FD1EE4" w:rsidRDefault="00BF7B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7B25" w:rsidRPr="00FD1EE4" w14:paraId="5E304819" w14:textId="77777777" w:rsidTr="00DD4B8A">
        <w:trPr>
          <w:trHeight w:val="684"/>
        </w:trPr>
        <w:tc>
          <w:tcPr>
            <w:tcW w:w="4508" w:type="dxa"/>
            <w:shd w:val="clear" w:color="auto" w:fill="D9E2F3"/>
            <w:vAlign w:val="center"/>
          </w:tcPr>
          <w:p w14:paraId="1B2F4B3B"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0065D886"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3BF43F59" w14:textId="77777777" w:rsidTr="00DD4B8A">
        <w:trPr>
          <w:trHeight w:val="1282"/>
        </w:trPr>
        <w:tc>
          <w:tcPr>
            <w:tcW w:w="4508" w:type="dxa"/>
            <w:shd w:val="clear" w:color="auto" w:fill="D9E2F3"/>
            <w:vAlign w:val="center"/>
          </w:tcPr>
          <w:p w14:paraId="7D4AC27E"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8145B14" w14:textId="77777777" w:rsidR="00BF7B25" w:rsidRPr="00FD1EE4" w:rsidRDefault="00BF7B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7FF6D91E" w14:textId="77777777" w:rsidR="00BF7B25" w:rsidRPr="00FD1EE4" w:rsidRDefault="00BF7B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BF7B25" w:rsidRPr="00FD1EE4" w14:paraId="39FCF351" w14:textId="77777777" w:rsidTr="00DD4B8A">
        <w:tc>
          <w:tcPr>
            <w:tcW w:w="9016" w:type="dxa"/>
            <w:gridSpan w:val="2"/>
            <w:vAlign w:val="center"/>
          </w:tcPr>
          <w:p w14:paraId="242EFF18" w14:textId="77777777" w:rsidR="00BF7B25" w:rsidRPr="00FD1EE4" w:rsidRDefault="00BF7B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7B25" w:rsidRPr="00FD1EE4" w14:paraId="3B73051E" w14:textId="77777777" w:rsidTr="00DD4B8A">
        <w:tc>
          <w:tcPr>
            <w:tcW w:w="9016" w:type="dxa"/>
            <w:gridSpan w:val="2"/>
            <w:vAlign w:val="center"/>
          </w:tcPr>
          <w:p w14:paraId="380F3BB9" w14:textId="77777777" w:rsidR="00BF7B25" w:rsidRPr="00FD1EE4" w:rsidRDefault="00BF7B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69832BB" w14:textId="77777777" w:rsidR="00BF7B25" w:rsidRPr="00FD1EE4" w:rsidRDefault="00BF7B25"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7B25" w:rsidRPr="00FD1EE4" w14:paraId="20227E26" w14:textId="77777777" w:rsidTr="00DD4B8A">
        <w:trPr>
          <w:trHeight w:val="924"/>
        </w:trPr>
        <w:tc>
          <w:tcPr>
            <w:tcW w:w="9016" w:type="dxa"/>
            <w:gridSpan w:val="2"/>
            <w:vAlign w:val="center"/>
          </w:tcPr>
          <w:p w14:paraId="57DEF9D0" w14:textId="77777777" w:rsidR="00BF7B25" w:rsidRPr="00FD1EE4" w:rsidRDefault="00BF7B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7B25" w:rsidRPr="00FD1EE4" w14:paraId="4246C1C0" w14:textId="77777777" w:rsidTr="00DD4B8A">
        <w:trPr>
          <w:trHeight w:val="684"/>
        </w:trPr>
        <w:tc>
          <w:tcPr>
            <w:tcW w:w="4508" w:type="dxa"/>
            <w:shd w:val="clear" w:color="auto" w:fill="D9E2F3"/>
            <w:vAlign w:val="center"/>
          </w:tcPr>
          <w:p w14:paraId="664E4C9F"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64DE6147"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7C19C715" w14:textId="77777777" w:rsidTr="00DD4B8A">
        <w:trPr>
          <w:trHeight w:val="1282"/>
        </w:trPr>
        <w:tc>
          <w:tcPr>
            <w:tcW w:w="4508" w:type="dxa"/>
            <w:shd w:val="clear" w:color="auto" w:fill="D9E2F3"/>
            <w:vAlign w:val="center"/>
          </w:tcPr>
          <w:p w14:paraId="2F83BE3D"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25FBAE" w14:textId="77777777" w:rsidR="00BF7B25" w:rsidRPr="00FD1EE4" w:rsidRDefault="00BF7B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8353408" w14:textId="77777777" w:rsidR="00BF7B25" w:rsidRPr="00FD1EE4" w:rsidRDefault="00BF7B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BF7B25" w:rsidRPr="00FD1EE4" w14:paraId="45829AC8" w14:textId="77777777" w:rsidTr="00DD4B8A">
        <w:tc>
          <w:tcPr>
            <w:tcW w:w="9016" w:type="dxa"/>
            <w:gridSpan w:val="2"/>
            <w:vAlign w:val="center"/>
          </w:tcPr>
          <w:p w14:paraId="03F768F8" w14:textId="77777777" w:rsidR="00BF7B25" w:rsidRPr="00FD1EE4" w:rsidRDefault="00BF7B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7B25" w:rsidRPr="00FD1EE4" w14:paraId="37F7C641" w14:textId="77777777" w:rsidTr="00DD4B8A">
        <w:tc>
          <w:tcPr>
            <w:tcW w:w="9016" w:type="dxa"/>
            <w:gridSpan w:val="2"/>
            <w:vAlign w:val="center"/>
          </w:tcPr>
          <w:p w14:paraId="3E78B656" w14:textId="77777777" w:rsidR="00BF7B25" w:rsidRPr="00FD1EE4" w:rsidRDefault="00BF7B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7B25" w:rsidRPr="00FD1EE4" w14:paraId="616213C2" w14:textId="77777777" w:rsidTr="00DD4B8A">
        <w:tc>
          <w:tcPr>
            <w:tcW w:w="9016" w:type="dxa"/>
            <w:gridSpan w:val="2"/>
            <w:vAlign w:val="center"/>
          </w:tcPr>
          <w:p w14:paraId="377D6A41" w14:textId="77777777" w:rsidR="00BF7B25" w:rsidRPr="00FD1EE4" w:rsidRDefault="00BF7B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7B25" w:rsidRPr="00FD1EE4" w14:paraId="3D49BD43" w14:textId="77777777" w:rsidTr="00DD4B8A">
        <w:tc>
          <w:tcPr>
            <w:tcW w:w="9016" w:type="dxa"/>
            <w:gridSpan w:val="2"/>
            <w:vAlign w:val="center"/>
          </w:tcPr>
          <w:p w14:paraId="0A9CD2A5" w14:textId="77777777" w:rsidR="00BF7B25" w:rsidRPr="00FD1EE4" w:rsidRDefault="00BF7B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0EE8B74" w14:textId="77777777" w:rsidR="00BF7B25" w:rsidRPr="00FD1EE4" w:rsidRDefault="00BF7B25"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7B25" w:rsidRPr="00FD1EE4" w14:paraId="0230B8D7" w14:textId="77777777" w:rsidTr="00DD4B8A">
        <w:tc>
          <w:tcPr>
            <w:tcW w:w="2837" w:type="dxa"/>
            <w:shd w:val="clear" w:color="auto" w:fill="D9E2F3"/>
            <w:vAlign w:val="center"/>
          </w:tcPr>
          <w:p w14:paraId="6A68D25B"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525AD881"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551CE33E" w14:textId="77777777" w:rsidTr="00DD4B8A">
        <w:tc>
          <w:tcPr>
            <w:tcW w:w="2837" w:type="dxa"/>
            <w:shd w:val="clear" w:color="auto" w:fill="D9E2F3"/>
            <w:vAlign w:val="center"/>
          </w:tcPr>
          <w:p w14:paraId="222FB9C5"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BF66DBF" w14:textId="77777777" w:rsidR="00BF7B25" w:rsidRPr="00FD1EE4" w:rsidRDefault="00BF7B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57DD0530" w14:textId="77777777" w:rsidR="00BF7B25" w:rsidRPr="00FD1EE4" w:rsidRDefault="00BF7B25"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BF7B25" w:rsidRPr="00FD1EE4" w14:paraId="7652F2FA" w14:textId="77777777" w:rsidTr="00DD4B8A">
        <w:tc>
          <w:tcPr>
            <w:tcW w:w="2837" w:type="dxa"/>
            <w:shd w:val="clear" w:color="auto" w:fill="D9E2F3"/>
            <w:vAlign w:val="center"/>
          </w:tcPr>
          <w:p w14:paraId="5046B570"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43AB6374" w14:textId="77777777" w:rsidR="00BF7B25" w:rsidRPr="00FD1EE4" w:rsidRDefault="00BF7B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11323D9" w14:textId="77777777" w:rsidR="00BF7B25" w:rsidRPr="00FD1EE4" w:rsidRDefault="00BF7B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67405508" w14:textId="77777777" w:rsidR="00BF7B25" w:rsidRPr="00FD1EE4" w:rsidRDefault="00BF7B25"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7B25" w:rsidRPr="00FD1EE4" w14:paraId="44C21A2A" w14:textId="77777777" w:rsidTr="00DD4B8A">
        <w:tc>
          <w:tcPr>
            <w:tcW w:w="2837" w:type="dxa"/>
            <w:shd w:val="clear" w:color="auto" w:fill="D9E2F3"/>
            <w:vAlign w:val="center"/>
          </w:tcPr>
          <w:p w14:paraId="2A0B099F"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47CD9F4"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1B7D8C07" w14:textId="77777777" w:rsidTr="00DD4B8A">
        <w:tc>
          <w:tcPr>
            <w:tcW w:w="2837" w:type="dxa"/>
            <w:shd w:val="clear" w:color="auto" w:fill="D9E2F3"/>
            <w:vAlign w:val="center"/>
          </w:tcPr>
          <w:p w14:paraId="6572A3C2"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7A0135E5" w14:textId="77777777" w:rsidR="00BF7B25" w:rsidRPr="00FD1EE4" w:rsidRDefault="00BF7B25" w:rsidP="008F6325">
            <w:pPr>
              <w:spacing w:before="240" w:after="240"/>
              <w:rPr>
                <w:rFonts w:ascii="GHEA Grapalat" w:eastAsia="GHEA Grapalat" w:hAnsi="GHEA Grapalat" w:cs="GHEA Grapalat"/>
              </w:rPr>
            </w:pPr>
          </w:p>
        </w:tc>
      </w:tr>
    </w:tbl>
    <w:p w14:paraId="3A71A982" w14:textId="77777777" w:rsidR="00BF7B25" w:rsidRPr="00FD1EE4" w:rsidRDefault="00BF7B25"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580A636" w14:textId="77777777" w:rsidR="00BF7B25" w:rsidRPr="00FD1EE4" w:rsidRDefault="00BF7B25"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2375321F" w14:textId="77777777" w:rsidR="00BF7B25" w:rsidRPr="00FD1EE4" w:rsidRDefault="00BF7B25"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7B25" w:rsidRPr="00FD1EE4" w14:paraId="1F6A1CCC" w14:textId="77777777" w:rsidTr="00DD4B8A">
        <w:tc>
          <w:tcPr>
            <w:tcW w:w="2835" w:type="dxa"/>
            <w:shd w:val="clear" w:color="auto" w:fill="D9E2F3"/>
            <w:vAlign w:val="center"/>
          </w:tcPr>
          <w:p w14:paraId="62109432"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31122033"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0530AF2F" w14:textId="77777777" w:rsidTr="00DD4B8A">
        <w:tc>
          <w:tcPr>
            <w:tcW w:w="2835" w:type="dxa"/>
            <w:shd w:val="clear" w:color="auto" w:fill="D9E2F3"/>
            <w:vAlign w:val="center"/>
          </w:tcPr>
          <w:p w14:paraId="44DF7089"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AED1AF9"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0BFE9C2F" w14:textId="77777777" w:rsidTr="00DD4B8A">
        <w:tc>
          <w:tcPr>
            <w:tcW w:w="2835" w:type="dxa"/>
            <w:shd w:val="clear" w:color="auto" w:fill="D9E2F3"/>
            <w:vAlign w:val="center"/>
          </w:tcPr>
          <w:p w14:paraId="37BD40B1"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72679CFD"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18793298" w14:textId="77777777" w:rsidTr="00DD4B8A">
        <w:tc>
          <w:tcPr>
            <w:tcW w:w="2835" w:type="dxa"/>
            <w:shd w:val="clear" w:color="auto" w:fill="D9E2F3"/>
            <w:vAlign w:val="center"/>
          </w:tcPr>
          <w:p w14:paraId="41BA7DBB"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A7653CA"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3C490DAA" w14:textId="77777777" w:rsidTr="00DD4B8A">
        <w:tc>
          <w:tcPr>
            <w:tcW w:w="2835" w:type="dxa"/>
            <w:shd w:val="clear" w:color="auto" w:fill="D9E2F3"/>
            <w:vAlign w:val="center"/>
          </w:tcPr>
          <w:p w14:paraId="7C96AC42"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B5B6546"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0C65DB8D" w14:textId="77777777" w:rsidTr="00DD4B8A">
        <w:tc>
          <w:tcPr>
            <w:tcW w:w="2835" w:type="dxa"/>
            <w:shd w:val="clear" w:color="auto" w:fill="D9E2F3"/>
            <w:vAlign w:val="center"/>
          </w:tcPr>
          <w:p w14:paraId="599E076D"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E8FC42E"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4B5BF21B" w14:textId="77777777" w:rsidTr="00DD4B8A">
        <w:tc>
          <w:tcPr>
            <w:tcW w:w="2835" w:type="dxa"/>
            <w:shd w:val="clear" w:color="auto" w:fill="D9E2F3"/>
            <w:vAlign w:val="center"/>
          </w:tcPr>
          <w:p w14:paraId="3AA46499"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B41A26" w14:textId="77777777" w:rsidR="00BF7B25" w:rsidRPr="00FD1EE4" w:rsidRDefault="00BF7B25" w:rsidP="008F6325">
            <w:pPr>
              <w:spacing w:before="240" w:after="240"/>
              <w:rPr>
                <w:rFonts w:ascii="GHEA Grapalat" w:eastAsia="GHEA Grapalat" w:hAnsi="GHEA Grapalat" w:cs="GHEA Grapalat"/>
              </w:rPr>
            </w:pPr>
          </w:p>
        </w:tc>
      </w:tr>
    </w:tbl>
    <w:p w14:paraId="2163C888" w14:textId="77777777" w:rsidR="00BF7B25" w:rsidRPr="00FD1EE4" w:rsidRDefault="00BF7B25"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7B25" w:rsidRPr="00FD1EE4" w14:paraId="2BDA3695" w14:textId="77777777" w:rsidTr="00DD4B8A">
        <w:trPr>
          <w:trHeight w:val="853"/>
        </w:trPr>
        <w:tc>
          <w:tcPr>
            <w:tcW w:w="2835" w:type="dxa"/>
            <w:vMerge w:val="restart"/>
            <w:shd w:val="clear" w:color="auto" w:fill="D9E2F3"/>
            <w:vAlign w:val="center"/>
          </w:tcPr>
          <w:p w14:paraId="0C10D144"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C38D898"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721A4AAC" w14:textId="77777777" w:rsidTr="00DD4B8A">
        <w:trPr>
          <w:trHeight w:val="850"/>
        </w:trPr>
        <w:tc>
          <w:tcPr>
            <w:tcW w:w="2835" w:type="dxa"/>
            <w:vMerge/>
            <w:shd w:val="clear" w:color="auto" w:fill="D9E2F3"/>
            <w:vAlign w:val="center"/>
          </w:tcPr>
          <w:p w14:paraId="6D6CB33D" w14:textId="77777777" w:rsidR="00BF7B25" w:rsidRPr="00FD1EE4" w:rsidRDefault="00BF7B25"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E252571"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45E5F44F" w14:textId="77777777" w:rsidTr="00DD4B8A">
        <w:trPr>
          <w:trHeight w:val="850"/>
        </w:trPr>
        <w:tc>
          <w:tcPr>
            <w:tcW w:w="2835" w:type="dxa"/>
            <w:vMerge/>
            <w:shd w:val="clear" w:color="auto" w:fill="D9E2F3"/>
            <w:vAlign w:val="center"/>
          </w:tcPr>
          <w:p w14:paraId="75AF949A" w14:textId="77777777" w:rsidR="00BF7B25" w:rsidRPr="00FD1EE4" w:rsidRDefault="00BF7B25"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BE4DC57"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55A1E67A" w14:textId="77777777" w:rsidTr="00DD4B8A">
        <w:trPr>
          <w:trHeight w:val="850"/>
        </w:trPr>
        <w:tc>
          <w:tcPr>
            <w:tcW w:w="2835" w:type="dxa"/>
            <w:vMerge/>
            <w:shd w:val="clear" w:color="auto" w:fill="D9E2F3"/>
            <w:vAlign w:val="center"/>
          </w:tcPr>
          <w:p w14:paraId="21DA5A89" w14:textId="77777777" w:rsidR="00BF7B25" w:rsidRPr="00FD1EE4" w:rsidRDefault="00BF7B25"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0CFF975"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2A527948" w14:textId="77777777" w:rsidTr="00DD4B8A">
        <w:trPr>
          <w:trHeight w:val="850"/>
        </w:trPr>
        <w:tc>
          <w:tcPr>
            <w:tcW w:w="2835" w:type="dxa"/>
            <w:vMerge/>
            <w:shd w:val="clear" w:color="auto" w:fill="D9E2F3"/>
            <w:vAlign w:val="center"/>
          </w:tcPr>
          <w:p w14:paraId="3F13C284" w14:textId="77777777" w:rsidR="00BF7B25" w:rsidRPr="00FD1EE4" w:rsidRDefault="00BF7B25"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41A26E1" w14:textId="77777777" w:rsidR="00BF7B25" w:rsidRPr="00FD1EE4" w:rsidRDefault="00BF7B25" w:rsidP="008F6325">
            <w:pPr>
              <w:spacing w:before="240" w:after="240"/>
              <w:rPr>
                <w:rFonts w:ascii="GHEA Grapalat" w:eastAsia="GHEA Grapalat" w:hAnsi="GHEA Grapalat" w:cs="GHEA Grapalat"/>
              </w:rPr>
            </w:pPr>
          </w:p>
        </w:tc>
      </w:tr>
    </w:tbl>
    <w:p w14:paraId="3903763B" w14:textId="77777777" w:rsidR="00BF7B25" w:rsidRDefault="00BF7B25"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7B25" w:rsidRPr="00FD1EE4" w14:paraId="56A2127F" w14:textId="77777777" w:rsidTr="00DD4B8A">
        <w:tc>
          <w:tcPr>
            <w:tcW w:w="2835" w:type="dxa"/>
            <w:shd w:val="clear" w:color="auto" w:fill="D9E2F3"/>
            <w:vAlign w:val="center"/>
          </w:tcPr>
          <w:p w14:paraId="54DB7C51"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33D02D3" w14:textId="77777777" w:rsidR="00BF7B25" w:rsidRPr="00FD1EE4" w:rsidRDefault="00BF7B25" w:rsidP="008F6325">
            <w:pPr>
              <w:spacing w:before="240" w:after="240"/>
              <w:rPr>
                <w:rFonts w:ascii="GHEA Grapalat" w:eastAsia="GHEA Grapalat" w:hAnsi="GHEA Grapalat" w:cs="GHEA Grapalat"/>
              </w:rPr>
            </w:pPr>
          </w:p>
        </w:tc>
      </w:tr>
      <w:tr w:rsidR="00BF7B25" w:rsidRPr="00FD1EE4" w14:paraId="47CD59C7" w14:textId="77777777" w:rsidTr="00DD4B8A">
        <w:tc>
          <w:tcPr>
            <w:tcW w:w="2835" w:type="dxa"/>
            <w:shd w:val="clear" w:color="auto" w:fill="D9E2F3"/>
            <w:vAlign w:val="center"/>
          </w:tcPr>
          <w:p w14:paraId="22AC74AC" w14:textId="77777777" w:rsidR="00BF7B25" w:rsidRPr="00FD1EE4" w:rsidRDefault="00BF7B25"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D04AF7E" w14:textId="77777777" w:rsidR="00BF7B25" w:rsidRPr="00FD1EE4" w:rsidRDefault="00BF7B25" w:rsidP="008F6325">
            <w:pPr>
              <w:spacing w:before="240" w:after="240"/>
              <w:rPr>
                <w:rFonts w:ascii="GHEA Grapalat" w:eastAsia="GHEA Grapalat" w:hAnsi="GHEA Grapalat" w:cs="GHEA Grapalat"/>
              </w:rPr>
            </w:pPr>
          </w:p>
        </w:tc>
      </w:tr>
    </w:tbl>
    <w:p w14:paraId="2BF9FB70" w14:textId="77777777" w:rsidR="00BF7B25" w:rsidRPr="00FD1EE4" w:rsidRDefault="00BF7B25" w:rsidP="008F632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2FD0DA" w14:textId="77777777" w:rsidR="00BF7B25" w:rsidRPr="00FD1EE4" w:rsidRDefault="00BF7B25"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356C1AE1" w14:textId="77777777" w:rsidR="00BF7B25" w:rsidRPr="00FD1EE4" w:rsidRDefault="00BF7B25"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F7B25" w:rsidRPr="00FD1EE4" w14:paraId="0B63F96A" w14:textId="77777777" w:rsidTr="00DD4B8A">
        <w:tc>
          <w:tcPr>
            <w:tcW w:w="9016" w:type="dxa"/>
            <w:shd w:val="clear" w:color="auto" w:fill="DEEAF6"/>
          </w:tcPr>
          <w:p w14:paraId="0F5001DB" w14:textId="77777777" w:rsidR="00BF7B25" w:rsidRPr="00DD4B8A" w:rsidRDefault="00BF7B25"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F7B25" w:rsidRPr="00FD1EE4" w14:paraId="3CA9B8D4" w14:textId="77777777" w:rsidTr="00DD4B8A">
        <w:trPr>
          <w:trHeight w:val="10187"/>
        </w:trPr>
        <w:tc>
          <w:tcPr>
            <w:tcW w:w="9016" w:type="dxa"/>
            <w:shd w:val="clear" w:color="auto" w:fill="auto"/>
          </w:tcPr>
          <w:p w14:paraId="15641C98" w14:textId="77777777" w:rsidR="00BF7B25" w:rsidRPr="00DD4B8A" w:rsidRDefault="00BF7B25" w:rsidP="008F6325">
            <w:pPr>
              <w:rPr>
                <w:rFonts w:ascii="GHEA Grapalat" w:eastAsia="GHEA Grapalat" w:hAnsi="GHEA Grapalat" w:cs="GHEA Grapalat"/>
                <w:b/>
                <w:color w:val="000000"/>
              </w:rPr>
            </w:pPr>
          </w:p>
        </w:tc>
      </w:tr>
    </w:tbl>
    <w:p w14:paraId="56246D0A" w14:textId="77777777" w:rsidR="00BF7B25" w:rsidRPr="00FD1EE4" w:rsidRDefault="00BF7B25" w:rsidP="008F6325">
      <w:pPr>
        <w:pBdr>
          <w:top w:val="nil"/>
          <w:left w:val="nil"/>
          <w:bottom w:val="nil"/>
          <w:right w:val="nil"/>
          <w:between w:val="nil"/>
        </w:pBdr>
        <w:rPr>
          <w:rFonts w:ascii="GHEA Grapalat" w:eastAsia="GHEA Grapalat" w:hAnsi="GHEA Grapalat" w:cs="GHEA Grapalat"/>
          <w:b/>
          <w:color w:val="000000"/>
        </w:rPr>
      </w:pPr>
    </w:p>
    <w:p w14:paraId="4E77F22C" w14:textId="77777777" w:rsidR="00BF7B25" w:rsidRPr="00A66FC2" w:rsidRDefault="00BF7B25" w:rsidP="008F6325">
      <w:pPr>
        <w:pStyle w:val="31"/>
        <w:spacing w:line="240" w:lineRule="auto"/>
        <w:jc w:val="right"/>
        <w:rPr>
          <w:rFonts w:ascii="GHEA Grapalat" w:hAnsi="GHEA Grapalat" w:cs="Arial"/>
          <w:b/>
        </w:rPr>
      </w:pPr>
    </w:p>
    <w:p w14:paraId="6A925E25" w14:textId="77777777" w:rsidR="00BF7B25" w:rsidRDefault="00BF7B25" w:rsidP="008F6325">
      <w:pPr>
        <w:pStyle w:val="31"/>
        <w:spacing w:line="240" w:lineRule="auto"/>
        <w:ind w:firstLine="0"/>
        <w:jc w:val="left"/>
        <w:rPr>
          <w:rFonts w:ascii="GHEA Grapalat" w:hAnsi="GHEA Grapalat"/>
          <w:i/>
          <w:sz w:val="16"/>
          <w:szCs w:val="16"/>
          <w:lang w:val="hy-AM"/>
        </w:rPr>
      </w:pPr>
    </w:p>
    <w:p w14:paraId="0C329B52" w14:textId="77777777" w:rsidR="00BF7B25" w:rsidRDefault="00BF7B25" w:rsidP="008F6325">
      <w:pPr>
        <w:pStyle w:val="31"/>
        <w:spacing w:line="240" w:lineRule="auto"/>
        <w:ind w:firstLine="0"/>
        <w:jc w:val="left"/>
        <w:rPr>
          <w:rFonts w:ascii="GHEA Grapalat" w:hAnsi="GHEA Grapalat"/>
          <w:i/>
          <w:sz w:val="16"/>
          <w:szCs w:val="16"/>
          <w:lang w:val="hy-AM"/>
        </w:rPr>
      </w:pPr>
    </w:p>
    <w:p w14:paraId="0C7D3F28" w14:textId="77777777" w:rsidR="00BF7B25" w:rsidRDefault="00BF7B25" w:rsidP="008F6325">
      <w:pPr>
        <w:pStyle w:val="31"/>
        <w:spacing w:line="240" w:lineRule="auto"/>
        <w:ind w:firstLine="0"/>
        <w:jc w:val="left"/>
        <w:rPr>
          <w:rFonts w:ascii="GHEA Grapalat" w:hAnsi="GHEA Grapalat"/>
          <w:i/>
          <w:sz w:val="16"/>
          <w:szCs w:val="16"/>
          <w:lang w:val="hy-AM"/>
        </w:rPr>
      </w:pPr>
    </w:p>
    <w:p w14:paraId="3BEC9502" w14:textId="77777777" w:rsidR="00BF7B25" w:rsidRDefault="00BF7B25" w:rsidP="008F6325">
      <w:pPr>
        <w:pStyle w:val="31"/>
        <w:spacing w:line="240" w:lineRule="auto"/>
        <w:ind w:firstLine="0"/>
        <w:jc w:val="left"/>
        <w:rPr>
          <w:rFonts w:ascii="GHEA Grapalat" w:hAnsi="GHEA Grapalat"/>
          <w:i/>
          <w:sz w:val="16"/>
          <w:szCs w:val="16"/>
          <w:lang w:val="hy-AM"/>
        </w:rPr>
      </w:pPr>
    </w:p>
    <w:p w14:paraId="7E1D3F65" w14:textId="77777777" w:rsidR="00BF7B25" w:rsidRDefault="00BF7B25" w:rsidP="008F6325">
      <w:pPr>
        <w:pStyle w:val="31"/>
        <w:spacing w:line="240" w:lineRule="auto"/>
        <w:ind w:firstLine="0"/>
        <w:jc w:val="left"/>
        <w:rPr>
          <w:rFonts w:ascii="GHEA Grapalat" w:hAnsi="GHEA Grapalat"/>
          <w:b/>
          <w:lang w:val="hy-AM"/>
        </w:rPr>
      </w:pPr>
    </w:p>
    <w:p w14:paraId="43160572" w14:textId="77777777" w:rsidR="00BF7B25" w:rsidRDefault="00BF7B25" w:rsidP="008F6325">
      <w:pPr>
        <w:pStyle w:val="31"/>
        <w:spacing w:line="240" w:lineRule="auto"/>
        <w:ind w:firstLine="0"/>
        <w:jc w:val="left"/>
        <w:rPr>
          <w:rFonts w:ascii="GHEA Grapalat" w:hAnsi="GHEA Grapalat"/>
          <w:b/>
          <w:lang w:val="hy-AM"/>
        </w:rPr>
      </w:pPr>
    </w:p>
    <w:p w14:paraId="3EDBB4B7" w14:textId="77777777" w:rsidR="00BF7B25" w:rsidRDefault="00BF7B25" w:rsidP="008F6325">
      <w:pPr>
        <w:pStyle w:val="31"/>
        <w:spacing w:line="240" w:lineRule="auto"/>
        <w:ind w:firstLine="0"/>
        <w:jc w:val="left"/>
        <w:rPr>
          <w:rFonts w:ascii="GHEA Grapalat" w:hAnsi="GHEA Grapalat"/>
          <w:b/>
          <w:lang w:val="hy-AM"/>
        </w:rPr>
      </w:pPr>
    </w:p>
    <w:p w14:paraId="0DB0A334" w14:textId="77777777" w:rsidR="00BF7B25" w:rsidRDefault="00BF7B25" w:rsidP="008F6325">
      <w:pPr>
        <w:pStyle w:val="31"/>
        <w:spacing w:line="240" w:lineRule="auto"/>
        <w:ind w:firstLine="0"/>
        <w:jc w:val="left"/>
        <w:rPr>
          <w:rFonts w:ascii="GHEA Grapalat" w:hAnsi="GHEA Grapalat"/>
          <w:b/>
          <w:lang w:val="hy-AM"/>
        </w:rPr>
      </w:pPr>
    </w:p>
    <w:p w14:paraId="4C71C9BF" w14:textId="77777777" w:rsidR="00BF7B25" w:rsidRDefault="00BF7B25" w:rsidP="008F6325">
      <w:pPr>
        <w:spacing w:line="360" w:lineRule="auto"/>
        <w:jc w:val="center"/>
        <w:rPr>
          <w:rFonts w:ascii="GHEA Grapalat" w:eastAsia="GHEA Grapalat" w:hAnsi="GHEA Grapalat" w:cs="GHEA Grapalat"/>
          <w:b/>
        </w:rPr>
      </w:pPr>
    </w:p>
    <w:p w14:paraId="445585A5" w14:textId="77777777" w:rsidR="00BF7B25" w:rsidRDefault="00BF7B25" w:rsidP="008F6325">
      <w:pPr>
        <w:spacing w:line="360" w:lineRule="auto"/>
        <w:jc w:val="center"/>
        <w:rPr>
          <w:rFonts w:ascii="GHEA Grapalat" w:eastAsia="GHEA Grapalat" w:hAnsi="GHEA Grapalat" w:cs="GHEA Grapalat"/>
          <w:b/>
        </w:rPr>
      </w:pPr>
    </w:p>
    <w:p w14:paraId="1FF4DBF1" w14:textId="77777777" w:rsidR="00BF7B25" w:rsidRDefault="00BF7B25"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0FA66D98" w14:textId="77777777" w:rsidR="00BF7B25" w:rsidRDefault="00BF7B25"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EC706CE" w14:textId="77777777" w:rsidR="00BF7B25" w:rsidRDefault="00BF7B25"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45CFB95" w14:textId="77777777" w:rsidR="00BF7B25" w:rsidRPr="00FA6936" w:rsidRDefault="00BF7B25"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6E2C4896" w14:textId="77777777" w:rsidR="00BF7B25" w:rsidRPr="00FA6936" w:rsidRDefault="00BF7B25"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33E98AF1" w14:textId="77777777" w:rsidR="00BF7B25" w:rsidRDefault="00BF7B25"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2184217C" w14:textId="77777777" w:rsidR="00BF7B25" w:rsidRDefault="00BF7B25" w:rsidP="008F6325">
      <w:pPr>
        <w:spacing w:line="276" w:lineRule="auto"/>
        <w:ind w:firstLine="567"/>
        <w:jc w:val="both"/>
        <w:rPr>
          <w:rFonts w:ascii="GHEA Grapalat" w:eastAsia="GHEA Grapalat" w:hAnsi="GHEA Grapalat" w:cs="GHEA Grapalat"/>
        </w:rPr>
      </w:pPr>
    </w:p>
    <w:p w14:paraId="65055508" w14:textId="77777777" w:rsidR="00BF7B25" w:rsidRDefault="00BF7B25"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189BFC95" w14:textId="77777777" w:rsidR="00BF7B25" w:rsidRDefault="00BF7B25"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3335B074" w14:textId="77777777" w:rsidR="00BF7B25" w:rsidRDefault="00BF7B25"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2DBF2131" w14:textId="77777777" w:rsidR="00BF7B25" w:rsidRDefault="00BF7B25"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869207B" w14:textId="77777777" w:rsidR="00BF7B25" w:rsidRDefault="00BF7B25"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14:paraId="140FD3B2" w14:textId="77777777" w:rsidR="00BF7B25" w:rsidRDefault="00BF7B25"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3E39124E" w14:textId="77777777" w:rsidR="00BF7B25" w:rsidRDefault="00BF7B25"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2E800E7B" w14:textId="77777777" w:rsidR="00BF7B25" w:rsidRDefault="00BF7B25"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01B85DDA" w14:textId="77777777" w:rsidR="00BF7B25" w:rsidRDefault="00BF7B25"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8F52D85" w14:textId="77777777" w:rsidR="00BF7B25" w:rsidRDefault="00BF7B25"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10DFF913" w14:textId="77777777" w:rsidR="00BF7B25" w:rsidRDefault="00BF7B25"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B630964" w14:textId="77777777" w:rsidR="00BF7B25" w:rsidRDefault="00BF7B25"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16C4A13" w14:textId="77777777" w:rsidR="00BF7B25" w:rsidRDefault="00BF7B25"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52628169" w14:textId="77777777" w:rsidR="00BF7B25" w:rsidRDefault="00BF7B25"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280B7010" w14:textId="77777777" w:rsidR="00BF7B25" w:rsidRDefault="00BF7B25"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59D6E443" w14:textId="77777777" w:rsidR="00BF7B25" w:rsidRPr="008C104F" w:rsidRDefault="00BF7B25"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23FFBF00" w14:textId="77777777" w:rsidR="00BF7B25" w:rsidRPr="008C104F" w:rsidRDefault="00BF7B25"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54F229E" w14:textId="77777777" w:rsidR="00BF7B25" w:rsidRPr="008C104F" w:rsidRDefault="00BF7B25"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67EFC30A" w14:textId="77777777" w:rsidR="00BF7B25" w:rsidRPr="008C104F" w:rsidRDefault="00BF7B25"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741A46F3" w14:textId="77777777" w:rsidR="00BF7B25" w:rsidRPr="008C104F" w:rsidRDefault="00BF7B25"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2F20BCD5" w14:textId="77777777" w:rsidR="00BF7B25" w:rsidRPr="008C104F" w:rsidRDefault="00BF7B25"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5F9083B" w14:textId="77777777" w:rsidR="00BF7B25" w:rsidRPr="008C104F" w:rsidRDefault="00BF7B25"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0DBD728A" w14:textId="77777777" w:rsidR="00BF7B25" w:rsidRPr="008C104F" w:rsidRDefault="00BF7B25"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37DFC6F7" w14:textId="77777777" w:rsidR="00BF7B25" w:rsidRPr="008C104F" w:rsidRDefault="00BF7B25"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1EE0B95D" w14:textId="77777777" w:rsidR="00BF7B25" w:rsidRDefault="00BF7B25"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2E33F123" w14:textId="77777777" w:rsidR="00BF7B25" w:rsidRDefault="00BF7B25"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9B6A914" w14:textId="77777777" w:rsidR="00BF7B25" w:rsidRDefault="00BF7B25"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F81242F" w14:textId="77777777" w:rsidR="00BF7B25" w:rsidRDefault="00BF7B25"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6855D03A" w14:textId="77777777" w:rsidR="00BF7B25" w:rsidRDefault="00BF7B25"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3F2220E7" w14:textId="77777777" w:rsidR="00BF7B25" w:rsidRDefault="00BF7B25"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1B5523F9" w14:textId="77777777" w:rsidR="00BF7B25" w:rsidRPr="005B15D8" w:rsidRDefault="00BF7B25"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2C51CA12" w14:textId="77777777" w:rsidR="00BF7B25" w:rsidRDefault="00BF7B25"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8C1DA5F" w14:textId="77777777" w:rsidR="00BF7B25" w:rsidRPr="00FA6936" w:rsidRDefault="00BF7B25"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1FE35371" w14:textId="77777777" w:rsidR="00BF7B25" w:rsidRPr="00FA6936" w:rsidRDefault="00BF7B25"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6F04E339" w14:textId="77777777" w:rsidR="00BF7B25" w:rsidRPr="00FA6936" w:rsidRDefault="00BF7B25" w:rsidP="008F6325">
      <w:pPr>
        <w:pStyle w:val="31"/>
        <w:spacing w:line="240" w:lineRule="auto"/>
        <w:ind w:left="360" w:firstLine="0"/>
        <w:rPr>
          <w:rFonts w:ascii="GHEA Grapalat" w:hAnsi="GHEA Grapalat" w:cs="Sylfaen"/>
          <w:i/>
          <w:sz w:val="16"/>
          <w:szCs w:val="16"/>
          <w:lang w:val="hy-AM" w:eastAsia="ru-RU"/>
        </w:rPr>
      </w:pPr>
    </w:p>
    <w:p w14:paraId="298E055C" w14:textId="77777777" w:rsidR="00BF7B25" w:rsidRPr="00FA6936" w:rsidRDefault="00BF7B25" w:rsidP="008F6325">
      <w:pPr>
        <w:pStyle w:val="31"/>
        <w:spacing w:line="240" w:lineRule="auto"/>
        <w:ind w:left="360" w:firstLine="0"/>
        <w:rPr>
          <w:rFonts w:ascii="GHEA Grapalat" w:hAnsi="GHEA Grapalat" w:cs="Sylfaen"/>
          <w:i/>
          <w:sz w:val="16"/>
          <w:szCs w:val="16"/>
          <w:lang w:val="hy-AM" w:eastAsia="ru-RU"/>
        </w:rPr>
      </w:pPr>
    </w:p>
    <w:p w14:paraId="48705371" w14:textId="77777777" w:rsidR="00BF7B25" w:rsidRPr="00FA6936" w:rsidRDefault="00BF7B25" w:rsidP="008F6325">
      <w:pPr>
        <w:pStyle w:val="31"/>
        <w:spacing w:line="240" w:lineRule="auto"/>
        <w:ind w:left="360" w:firstLine="0"/>
        <w:rPr>
          <w:rFonts w:ascii="GHEA Grapalat" w:hAnsi="GHEA Grapalat" w:cs="Sylfaen"/>
          <w:i/>
          <w:sz w:val="16"/>
          <w:szCs w:val="16"/>
          <w:lang w:val="hy-AM" w:eastAsia="ru-RU"/>
        </w:rPr>
      </w:pPr>
    </w:p>
    <w:p w14:paraId="183DF8A9" w14:textId="77777777" w:rsidR="00BF7B25" w:rsidRPr="00FA6936" w:rsidRDefault="00BF7B25" w:rsidP="008F6325">
      <w:pPr>
        <w:pStyle w:val="31"/>
        <w:spacing w:line="240" w:lineRule="auto"/>
        <w:ind w:left="360" w:firstLine="0"/>
        <w:rPr>
          <w:rFonts w:ascii="GHEA Grapalat" w:hAnsi="GHEA Grapalat" w:cs="Sylfaen"/>
          <w:i/>
          <w:sz w:val="16"/>
          <w:szCs w:val="16"/>
          <w:lang w:val="hy-AM" w:eastAsia="ru-RU"/>
        </w:rPr>
      </w:pPr>
    </w:p>
    <w:p w14:paraId="1C79205F" w14:textId="77777777" w:rsidR="00BF7B25" w:rsidRPr="00FA6936" w:rsidRDefault="00BF7B25" w:rsidP="008F6325">
      <w:pPr>
        <w:pStyle w:val="31"/>
        <w:spacing w:line="240" w:lineRule="auto"/>
        <w:ind w:left="360" w:firstLine="0"/>
        <w:rPr>
          <w:rFonts w:ascii="GHEA Grapalat" w:hAnsi="GHEA Grapalat" w:cs="Sylfaen"/>
          <w:i/>
          <w:sz w:val="16"/>
          <w:szCs w:val="16"/>
          <w:lang w:val="hy-AM" w:eastAsia="ru-RU"/>
        </w:rPr>
      </w:pPr>
    </w:p>
    <w:p w14:paraId="6DDBA018" w14:textId="77777777" w:rsidR="00BF7B25" w:rsidRPr="00FA6936" w:rsidRDefault="00BF7B25" w:rsidP="008F6325">
      <w:pPr>
        <w:pStyle w:val="31"/>
        <w:spacing w:line="240" w:lineRule="auto"/>
        <w:ind w:left="360" w:firstLine="0"/>
        <w:rPr>
          <w:rFonts w:ascii="GHEA Grapalat" w:hAnsi="GHEA Grapalat" w:cs="Sylfaen"/>
          <w:i/>
          <w:sz w:val="16"/>
          <w:szCs w:val="16"/>
          <w:lang w:val="hy-AM" w:eastAsia="ru-RU"/>
        </w:rPr>
      </w:pPr>
    </w:p>
    <w:p w14:paraId="1D99B2C8" w14:textId="77777777" w:rsidR="00BF7B25" w:rsidRPr="00FA6936" w:rsidRDefault="00BF7B25" w:rsidP="008F6325">
      <w:pPr>
        <w:pStyle w:val="31"/>
        <w:spacing w:line="240" w:lineRule="auto"/>
        <w:ind w:left="360" w:firstLine="0"/>
        <w:rPr>
          <w:rFonts w:ascii="GHEA Grapalat" w:hAnsi="GHEA Grapalat" w:cs="Sylfaen"/>
          <w:i/>
          <w:sz w:val="16"/>
          <w:szCs w:val="16"/>
          <w:lang w:val="hy-AM" w:eastAsia="ru-RU"/>
        </w:rPr>
      </w:pPr>
    </w:p>
    <w:p w14:paraId="2C6C5216" w14:textId="77777777" w:rsidR="00BF7B25" w:rsidRPr="00FA6936" w:rsidRDefault="00BF7B25" w:rsidP="008F6325">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295EF02" w14:textId="77777777" w:rsidR="00BF7B25" w:rsidRPr="00A66FC2" w:rsidRDefault="00BF7B25" w:rsidP="008F6325">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14:paraId="5CFEF179" w14:textId="77777777" w:rsidR="00BF7B25" w:rsidRPr="0039302D" w:rsidRDefault="00BF7B25" w:rsidP="00CE3A99">
      <w:pPr>
        <w:jc w:val="both"/>
        <w:rPr>
          <w:rFonts w:ascii="GHEA Grapalat" w:hAnsi="GHEA Grapalat" w:cs="Sylfaen"/>
          <w:sz w:val="20"/>
          <w:lang w:val="hy-AM"/>
        </w:rPr>
      </w:pPr>
    </w:p>
  </w:footnote>
  <w:footnote w:id="7">
    <w:p w14:paraId="1AC0E088" w14:textId="77777777" w:rsidR="00BF7B25" w:rsidRPr="0015088E" w:rsidRDefault="00BF7B25"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8D288D">
        <w:rPr>
          <w:rFonts w:ascii="GHEA Grapalat" w:hAnsi="GHEA Grapalat"/>
          <w:i/>
          <w:sz w:val="16"/>
          <w:szCs w:val="16"/>
          <w:lang w:val="hy-AM"/>
        </w:rPr>
        <w:t>եթե</w:t>
      </w:r>
      <w:r w:rsidRPr="001E7733">
        <w:rPr>
          <w:rFonts w:ascii="GHEA Grapalat" w:hAnsi="GHEA Grapalat"/>
          <w:i/>
          <w:sz w:val="16"/>
          <w:szCs w:val="16"/>
          <w:lang w:val="af-ZA"/>
        </w:rPr>
        <w:t xml:space="preserve"> </w:t>
      </w:r>
      <w:r w:rsidRPr="008D288D">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8D288D">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8D288D">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8D288D">
        <w:rPr>
          <w:rFonts w:ascii="GHEA Grapalat" w:hAnsi="GHEA Grapalat"/>
          <w:i/>
          <w:sz w:val="16"/>
          <w:szCs w:val="16"/>
          <w:lang w:val="hy-AM"/>
        </w:rPr>
        <w:t>հարկ</w:t>
      </w:r>
      <w:r w:rsidRPr="001E7733">
        <w:rPr>
          <w:rFonts w:ascii="GHEA Grapalat" w:hAnsi="GHEA Grapalat"/>
          <w:i/>
          <w:sz w:val="16"/>
          <w:szCs w:val="16"/>
          <w:lang w:val="af-ZA"/>
        </w:rPr>
        <w:t xml:space="preserve"> </w:t>
      </w:r>
      <w:r w:rsidRPr="008D288D">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8D288D">
        <w:rPr>
          <w:rFonts w:ascii="GHEA Grapalat" w:hAnsi="GHEA Grapalat"/>
          <w:i/>
          <w:sz w:val="16"/>
          <w:szCs w:val="16"/>
          <w:lang w:val="hy-AM"/>
        </w:rPr>
        <w:t>է</w:t>
      </w:r>
      <w:r w:rsidRPr="001E7733">
        <w:rPr>
          <w:rFonts w:ascii="GHEA Grapalat" w:hAnsi="GHEA Grapalat"/>
          <w:i/>
          <w:sz w:val="16"/>
          <w:szCs w:val="16"/>
          <w:lang w:val="af-ZA"/>
        </w:rPr>
        <w:t xml:space="preserve">, </w:t>
      </w:r>
      <w:r w:rsidRPr="008D288D">
        <w:rPr>
          <w:rFonts w:ascii="GHEA Grapalat" w:hAnsi="GHEA Grapalat"/>
          <w:i/>
          <w:sz w:val="16"/>
          <w:szCs w:val="16"/>
          <w:lang w:val="hy-AM"/>
        </w:rPr>
        <w:t>ապա</w:t>
      </w:r>
      <w:r w:rsidRPr="001E7733">
        <w:rPr>
          <w:rFonts w:ascii="GHEA Grapalat" w:hAnsi="GHEA Grapalat"/>
          <w:i/>
          <w:sz w:val="16"/>
          <w:szCs w:val="16"/>
          <w:lang w:val="af-ZA"/>
        </w:rPr>
        <w:t xml:space="preserve"> </w:t>
      </w:r>
      <w:r w:rsidRPr="008D288D">
        <w:rPr>
          <w:rFonts w:ascii="GHEA Grapalat" w:hAnsi="GHEA Grapalat"/>
          <w:i/>
          <w:sz w:val="16"/>
          <w:szCs w:val="16"/>
          <w:lang w:val="hy-AM"/>
        </w:rPr>
        <w:t>տվյալ</w:t>
      </w:r>
      <w:r w:rsidRPr="001E7733">
        <w:rPr>
          <w:rFonts w:ascii="GHEA Grapalat" w:hAnsi="GHEA Grapalat"/>
          <w:i/>
          <w:sz w:val="16"/>
          <w:szCs w:val="16"/>
          <w:lang w:val="af-ZA"/>
        </w:rPr>
        <w:t xml:space="preserve"> </w:t>
      </w:r>
      <w:r w:rsidRPr="008D288D">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8D288D">
        <w:rPr>
          <w:rFonts w:ascii="GHEA Grapalat" w:hAnsi="GHEA Grapalat"/>
          <w:i/>
          <w:sz w:val="16"/>
          <w:szCs w:val="16"/>
          <w:lang w:val="hy-AM"/>
        </w:rPr>
        <w:t>գծով</w:t>
      </w:r>
      <w:r w:rsidRPr="001E7733">
        <w:rPr>
          <w:rFonts w:ascii="GHEA Grapalat" w:hAnsi="GHEA Grapalat"/>
          <w:i/>
          <w:sz w:val="16"/>
          <w:szCs w:val="16"/>
          <w:lang w:val="af-ZA"/>
        </w:rPr>
        <w:t xml:space="preserve"> </w:t>
      </w:r>
      <w:r w:rsidRPr="008D288D">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8D288D">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8D288D">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8D288D">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8D288D">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8D288D">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8D288D">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8D288D">
        <w:rPr>
          <w:rFonts w:ascii="GHEA Grapalat" w:hAnsi="GHEA Grapalat"/>
          <w:i/>
          <w:sz w:val="16"/>
          <w:szCs w:val="16"/>
          <w:lang w:val="hy-AM"/>
        </w:rPr>
        <w:t>հարկի</w:t>
      </w:r>
      <w:r w:rsidRPr="001E7733">
        <w:rPr>
          <w:rFonts w:ascii="GHEA Grapalat" w:hAnsi="GHEA Grapalat"/>
          <w:i/>
          <w:sz w:val="16"/>
          <w:szCs w:val="16"/>
          <w:lang w:val="af-ZA"/>
        </w:rPr>
        <w:t xml:space="preserve"> </w:t>
      </w:r>
      <w:r w:rsidRPr="008D288D">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8D288D">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8D288D">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8D288D">
        <w:rPr>
          <w:rFonts w:ascii="GHEA Grapalat" w:hAnsi="GHEA Grapalat"/>
          <w:i/>
          <w:sz w:val="16"/>
          <w:szCs w:val="16"/>
          <w:lang w:val="hy-AM"/>
        </w:rPr>
        <w:t>րդ</w:t>
      </w:r>
      <w:r w:rsidRPr="001E7733">
        <w:rPr>
          <w:rFonts w:ascii="GHEA Grapalat" w:hAnsi="GHEA Grapalat"/>
          <w:i/>
          <w:sz w:val="16"/>
          <w:szCs w:val="16"/>
          <w:lang w:val="af-ZA"/>
        </w:rPr>
        <w:t xml:space="preserve"> </w:t>
      </w:r>
      <w:r w:rsidRPr="008D288D">
        <w:rPr>
          <w:rFonts w:ascii="GHEA Grapalat" w:hAnsi="GHEA Grapalat"/>
          <w:i/>
          <w:sz w:val="16"/>
          <w:szCs w:val="16"/>
          <w:lang w:val="hy-AM"/>
        </w:rPr>
        <w:t>սյունակում։</w:t>
      </w:r>
    </w:p>
    <w:p w14:paraId="74728D88" w14:textId="77777777" w:rsidR="00BF7B25" w:rsidRPr="001E7733" w:rsidDel="00856FDE" w:rsidRDefault="00BF7B25" w:rsidP="00B2572B">
      <w:pPr>
        <w:pStyle w:val="af2"/>
        <w:rPr>
          <w:del w:id="11" w:author="User" w:date="2019-05-26T09:57:00Z"/>
          <w:i/>
          <w:lang w:val="af-ZA"/>
        </w:rPr>
      </w:pPr>
    </w:p>
  </w:footnote>
  <w:footnote w:id="8">
    <w:p w14:paraId="1B19426D" w14:textId="77777777" w:rsidR="00BF7B25" w:rsidRPr="00F50E0A" w:rsidDel="001B2C6E" w:rsidRDefault="00BF7B25" w:rsidP="007678FA">
      <w:pPr>
        <w:pStyle w:val="af2"/>
        <w:rPr>
          <w:del w:id="12"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F50E0A">
        <w:rPr>
          <w:rFonts w:ascii="GHEA Grapalat" w:hAnsi="GHEA Grapalat"/>
          <w:i/>
          <w:sz w:val="16"/>
          <w:szCs w:val="24"/>
          <w:lang w:val="af-ZA" w:eastAsia="en-US"/>
        </w:rPr>
        <w:t>:</w:t>
      </w:r>
    </w:p>
  </w:footnote>
  <w:footnote w:id="9">
    <w:p w14:paraId="1B7C6EA8" w14:textId="143994EA" w:rsidR="00BF7B25" w:rsidRPr="007B1334" w:rsidRDefault="00BF7B25" w:rsidP="007678FA">
      <w:pPr>
        <w:pStyle w:val="af2"/>
        <w:jc w:val="both"/>
        <w:rPr>
          <w:rFonts w:ascii="GHEA Grapalat" w:hAnsi="GHEA Grapalat"/>
          <w:i/>
          <w:sz w:val="16"/>
          <w:szCs w:val="24"/>
          <w:lang w:val="af-ZA" w:eastAsia="en-US"/>
        </w:rPr>
      </w:pPr>
      <w:r>
        <w:rPr>
          <w:vertAlign w:val="superscript"/>
          <w:lang w:val="af-ZA"/>
        </w:rPr>
        <w:t xml:space="preserve">  </w:t>
      </w:r>
    </w:p>
    <w:p w14:paraId="0FADDC81" w14:textId="209F437A" w:rsidR="00BF7B25" w:rsidRPr="00BE77AC" w:rsidRDefault="00BF7B25" w:rsidP="007678FA">
      <w:pPr>
        <w:pStyle w:val="af2"/>
        <w:jc w:val="both"/>
        <w:rPr>
          <w:rFonts w:ascii="GHEA Grapalat" w:hAnsi="GHEA Grapalat"/>
          <w:i/>
          <w:sz w:val="16"/>
          <w:szCs w:val="24"/>
          <w:lang w:val="af-ZA" w:eastAsia="en-US"/>
        </w:rPr>
      </w:pPr>
      <w:r w:rsidRPr="00937DC0">
        <w:rPr>
          <w:rFonts w:ascii="GHEA Grapalat" w:hAnsi="GHEA Grapalat"/>
          <w:i/>
          <w:sz w:val="16"/>
          <w:szCs w:val="24"/>
          <w:lang w:val="af-ZA" w:eastAsia="en-US"/>
        </w:rPr>
        <w:t xml:space="preserve">  </w:t>
      </w:r>
      <w:r w:rsidRPr="00BE77AC">
        <w:rPr>
          <w:rFonts w:ascii="GHEA Grapalat" w:hAnsi="GHEA Grapalat"/>
          <w:i/>
          <w:sz w:val="16"/>
          <w:szCs w:val="24"/>
          <w:lang w:val="af-ZA" w:eastAsia="en-US"/>
        </w:rPr>
        <w:t xml:space="preserve"> </w:t>
      </w:r>
    </w:p>
    <w:p w14:paraId="07AF0A33" w14:textId="403F0A9B" w:rsidR="00BF7B25" w:rsidRPr="001B34B0" w:rsidDel="00343637" w:rsidRDefault="00BF7B25" w:rsidP="007678FA">
      <w:pPr>
        <w:pStyle w:val="af2"/>
        <w:rPr>
          <w:del w:id="13" w:author="User" w:date="2019-05-26T11:24:00Z"/>
          <w:lang w:val="hy-AM"/>
        </w:rPr>
      </w:pPr>
    </w:p>
  </w:footnote>
  <w:footnote w:id="10">
    <w:p w14:paraId="32120A5A" w14:textId="77777777" w:rsidR="00BF7B25" w:rsidRPr="001B34B0" w:rsidRDefault="00BF7B25" w:rsidP="007678FA">
      <w:pPr>
        <w:pStyle w:val="af2"/>
        <w:jc w:val="both"/>
        <w:rPr>
          <w:rFonts w:ascii="GHEA Grapalat" w:hAnsi="GHEA Grapalat"/>
          <w:i/>
          <w:sz w:val="16"/>
          <w:szCs w:val="24"/>
          <w:lang w:val="hy-AM" w:eastAsia="en-US"/>
        </w:rPr>
      </w:pPr>
      <w:r w:rsidRPr="00E81BDB">
        <w:rPr>
          <w:color w:val="FFFFFF"/>
          <w:vertAlign w:val="superscript"/>
          <w:lang w:val="hy-AM"/>
        </w:rPr>
        <w:t>35</w:t>
      </w:r>
      <w:r w:rsidRPr="00E81BDB">
        <w:rPr>
          <w:vertAlign w:val="superscript"/>
          <w:lang w:val="hy-AM"/>
        </w:rPr>
        <w:t xml:space="preserve"> 2</w:t>
      </w:r>
      <w:r w:rsidRPr="001B34B0">
        <w:rPr>
          <w:vertAlign w:val="superscript"/>
          <w:lang w:val="hy-AM"/>
        </w:rPr>
        <w:t xml:space="preserve">2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14:paraId="7923EBDE" w14:textId="77777777" w:rsidR="00BF7B25" w:rsidRPr="00674D33" w:rsidDel="00D90DD6" w:rsidRDefault="00BF7B25" w:rsidP="007678FA">
      <w:pPr>
        <w:pStyle w:val="af2"/>
        <w:jc w:val="both"/>
        <w:rPr>
          <w:del w:id="14" w:author="User" w:date="2019-05-26T11:28:00Z"/>
          <w:lang w:val="hy-AM"/>
        </w:rPr>
      </w:pPr>
      <w:r w:rsidRPr="001B34B0">
        <w:rPr>
          <w:rFonts w:ascii="GHEA Grapalat" w:hAnsi="GHEA Grapalat"/>
          <w:i/>
          <w:sz w:val="16"/>
          <w:szCs w:val="24"/>
          <w:lang w:val="hy-AM" w:eastAsia="en-US"/>
        </w:rPr>
        <w:t xml:space="preserve"> </w:t>
      </w:r>
      <w:r w:rsidRPr="001B34B0">
        <w:rPr>
          <w:rFonts w:ascii="Sylfaen" w:hAnsi="Sylfaen"/>
          <w:sz w:val="22"/>
          <w:szCs w:val="22"/>
          <w:vertAlign w:val="superscript"/>
          <w:lang w:val="hy-AM"/>
        </w:rPr>
        <w:t xml:space="preserve">   </w:t>
      </w:r>
      <w:r w:rsidRPr="001330C0">
        <w:rPr>
          <w:rFonts w:ascii="Sylfaen" w:hAnsi="Sylfaen"/>
          <w:sz w:val="22"/>
          <w:szCs w:val="22"/>
          <w:vertAlign w:val="superscript"/>
          <w:lang w:val="hy-AM"/>
        </w:rPr>
        <w:t>2</w:t>
      </w:r>
      <w:r w:rsidRPr="00674D33">
        <w:rPr>
          <w:rFonts w:ascii="Sylfaen" w:hAnsi="Sylfaen"/>
          <w:sz w:val="22"/>
          <w:szCs w:val="22"/>
          <w:vertAlign w:val="superscript"/>
          <w:lang w:val="hy-AM"/>
        </w:rPr>
        <w:t xml:space="preserve">3 </w:t>
      </w:r>
      <w:r w:rsidRPr="00FD0A95">
        <w:rPr>
          <w:rFonts w:ascii="GHEA Grapalat" w:hAnsi="GHEA Grapalat"/>
          <w:i/>
          <w:sz w:val="16"/>
          <w:szCs w:val="24"/>
          <w:lang w:val="hy-AM" w:eastAsia="en-US"/>
        </w:rPr>
        <w:t>Սույն կետը հանվում է</w:t>
      </w:r>
      <w:r w:rsidRPr="001217C7">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6726245"/>
    <w:multiLevelType w:val="hybridMultilevel"/>
    <w:tmpl w:val="9D6A86E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0F2552"/>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6AD127A"/>
    <w:multiLevelType w:val="multilevel"/>
    <w:tmpl w:val="E604CAF6"/>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7"/>
  </w:num>
  <w:num w:numId="3">
    <w:abstractNumId w:val="19"/>
  </w:num>
  <w:num w:numId="4">
    <w:abstractNumId w:val="15"/>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29"/>
  </w:num>
  <w:num w:numId="13">
    <w:abstractNumId w:val="25"/>
  </w:num>
  <w:num w:numId="14">
    <w:abstractNumId w:val="10"/>
  </w:num>
  <w:num w:numId="15">
    <w:abstractNumId w:val="26"/>
  </w:num>
  <w:num w:numId="16">
    <w:abstractNumId w:val="14"/>
  </w:num>
  <w:num w:numId="17">
    <w:abstractNumId w:val="5"/>
  </w:num>
  <w:num w:numId="18">
    <w:abstractNumId w:val="1"/>
  </w:num>
  <w:num w:numId="19">
    <w:abstractNumId w:val="3"/>
  </w:num>
  <w:num w:numId="20">
    <w:abstractNumId w:val="2"/>
  </w:num>
  <w:num w:numId="21">
    <w:abstractNumId w:val="30"/>
  </w:num>
  <w:num w:numId="22">
    <w:abstractNumId w:val="28"/>
  </w:num>
  <w:num w:numId="23">
    <w:abstractNumId w:val="23"/>
  </w:num>
  <w:num w:numId="24">
    <w:abstractNumId w:val="0"/>
  </w:num>
  <w:num w:numId="25">
    <w:abstractNumId w:val="12"/>
  </w:num>
  <w:num w:numId="26">
    <w:abstractNumId w:val="16"/>
  </w:num>
  <w:num w:numId="27">
    <w:abstractNumId w:val="21"/>
  </w:num>
  <w:num w:numId="28">
    <w:abstractNumId w:val="9"/>
  </w:num>
  <w:num w:numId="29">
    <w:abstractNumId w:val="8"/>
  </w:num>
  <w:num w:numId="30">
    <w:abstractNumId w:val="11"/>
  </w:num>
  <w:num w:numId="31">
    <w:abstractNumId w:val="20"/>
  </w:num>
  <w:num w:numId="32">
    <w:abstractNumId w:val="13"/>
  </w:num>
  <w:num w:numId="33">
    <w:abstractNumId w:val="17"/>
  </w:num>
  <w:num w:numId="34">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64C6"/>
    <w:rsid w:val="00017484"/>
    <w:rsid w:val="000206DA"/>
    <w:rsid w:val="00020C83"/>
    <w:rsid w:val="00021831"/>
    <w:rsid w:val="00021C2E"/>
    <w:rsid w:val="00023384"/>
    <w:rsid w:val="000238FE"/>
    <w:rsid w:val="000246E6"/>
    <w:rsid w:val="00025343"/>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5A27"/>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25B0"/>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47B"/>
    <w:rsid w:val="000A5B16"/>
    <w:rsid w:val="000A6B75"/>
    <w:rsid w:val="000A72AD"/>
    <w:rsid w:val="000A74F4"/>
    <w:rsid w:val="000A7528"/>
    <w:rsid w:val="000B033F"/>
    <w:rsid w:val="000B1088"/>
    <w:rsid w:val="000B259E"/>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17C7"/>
    <w:rsid w:val="001242C4"/>
    <w:rsid w:val="00124461"/>
    <w:rsid w:val="001276C9"/>
    <w:rsid w:val="00130202"/>
    <w:rsid w:val="00130331"/>
    <w:rsid w:val="001305C6"/>
    <w:rsid w:val="00131229"/>
    <w:rsid w:val="00131E9C"/>
    <w:rsid w:val="00132FA8"/>
    <w:rsid w:val="00133A5A"/>
    <w:rsid w:val="00133A7E"/>
    <w:rsid w:val="00133CE4"/>
    <w:rsid w:val="00134D6E"/>
    <w:rsid w:val="00134DC5"/>
    <w:rsid w:val="001355F9"/>
    <w:rsid w:val="00135840"/>
    <w:rsid w:val="001369CB"/>
    <w:rsid w:val="001377BA"/>
    <w:rsid w:val="00137A5C"/>
    <w:rsid w:val="001402B5"/>
    <w:rsid w:val="0014132F"/>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4B0"/>
    <w:rsid w:val="001B36FA"/>
    <w:rsid w:val="001B37D2"/>
    <w:rsid w:val="001B45A9"/>
    <w:rsid w:val="001B478E"/>
    <w:rsid w:val="001B52CC"/>
    <w:rsid w:val="001B64D6"/>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1D2F"/>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60BA"/>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73AD"/>
    <w:rsid w:val="0022770A"/>
    <w:rsid w:val="00227C9F"/>
    <w:rsid w:val="0023029D"/>
    <w:rsid w:val="00230B12"/>
    <w:rsid w:val="00230C8F"/>
    <w:rsid w:val="00231266"/>
    <w:rsid w:val="00231FE3"/>
    <w:rsid w:val="0023354E"/>
    <w:rsid w:val="00233A6A"/>
    <w:rsid w:val="00234099"/>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348A"/>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2E6C"/>
    <w:rsid w:val="002A3785"/>
    <w:rsid w:val="002A386F"/>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689"/>
    <w:rsid w:val="002F2B23"/>
    <w:rsid w:val="002F2C5F"/>
    <w:rsid w:val="002F2CE0"/>
    <w:rsid w:val="002F35FE"/>
    <w:rsid w:val="002F6164"/>
    <w:rsid w:val="002F6FA0"/>
    <w:rsid w:val="002F7A7E"/>
    <w:rsid w:val="00301193"/>
    <w:rsid w:val="0030129D"/>
    <w:rsid w:val="0030235C"/>
    <w:rsid w:val="00303732"/>
    <w:rsid w:val="003041A8"/>
    <w:rsid w:val="00304436"/>
    <w:rsid w:val="0030462A"/>
    <w:rsid w:val="00304D64"/>
    <w:rsid w:val="003053EF"/>
    <w:rsid w:val="00305E59"/>
    <w:rsid w:val="00305F6D"/>
    <w:rsid w:val="003064D4"/>
    <w:rsid w:val="00307F3C"/>
    <w:rsid w:val="003101E4"/>
    <w:rsid w:val="00310A82"/>
    <w:rsid w:val="00310B6E"/>
    <w:rsid w:val="00310ED2"/>
    <w:rsid w:val="00311076"/>
    <w:rsid w:val="003117AD"/>
    <w:rsid w:val="003141B6"/>
    <w:rsid w:val="00316381"/>
    <w:rsid w:val="003169A4"/>
    <w:rsid w:val="0032071C"/>
    <w:rsid w:val="00321A56"/>
    <w:rsid w:val="00321B20"/>
    <w:rsid w:val="00323A43"/>
    <w:rsid w:val="00323B33"/>
    <w:rsid w:val="00324445"/>
    <w:rsid w:val="00325546"/>
    <w:rsid w:val="00325650"/>
    <w:rsid w:val="003257F0"/>
    <w:rsid w:val="003259C5"/>
    <w:rsid w:val="00325CC0"/>
    <w:rsid w:val="00326507"/>
    <w:rsid w:val="00327436"/>
    <w:rsid w:val="003275D4"/>
    <w:rsid w:val="00332253"/>
    <w:rsid w:val="003331DA"/>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3FA"/>
    <w:rsid w:val="00363627"/>
    <w:rsid w:val="00363E98"/>
    <w:rsid w:val="00364E7A"/>
    <w:rsid w:val="003650C5"/>
    <w:rsid w:val="00365CD2"/>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3FCC"/>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68B7"/>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0BB"/>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34BB"/>
    <w:rsid w:val="00413741"/>
    <w:rsid w:val="00413A8A"/>
    <w:rsid w:val="00416F1E"/>
    <w:rsid w:val="00417553"/>
    <w:rsid w:val="004175B6"/>
    <w:rsid w:val="0042084B"/>
    <w:rsid w:val="00422285"/>
    <w:rsid w:val="00427EAA"/>
    <w:rsid w:val="00427F2B"/>
    <w:rsid w:val="00427FFC"/>
    <w:rsid w:val="004306D6"/>
    <w:rsid w:val="00431998"/>
    <w:rsid w:val="00431EFE"/>
    <w:rsid w:val="004320F2"/>
    <w:rsid w:val="00432915"/>
    <w:rsid w:val="00433F39"/>
    <w:rsid w:val="00434D1C"/>
    <w:rsid w:val="0043558D"/>
    <w:rsid w:val="00435710"/>
    <w:rsid w:val="004361D6"/>
    <w:rsid w:val="0043641B"/>
    <w:rsid w:val="00436DF8"/>
    <w:rsid w:val="00437CDB"/>
    <w:rsid w:val="00440390"/>
    <w:rsid w:val="00440C94"/>
    <w:rsid w:val="00441C20"/>
    <w:rsid w:val="00441CC1"/>
    <w:rsid w:val="00441D04"/>
    <w:rsid w:val="00443208"/>
    <w:rsid w:val="00443B7A"/>
    <w:rsid w:val="00444069"/>
    <w:rsid w:val="004454D8"/>
    <w:rsid w:val="0044556F"/>
    <w:rsid w:val="0044660E"/>
    <w:rsid w:val="004468F9"/>
    <w:rsid w:val="00447808"/>
    <w:rsid w:val="00447FFD"/>
    <w:rsid w:val="004504F0"/>
    <w:rsid w:val="00451107"/>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345"/>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219"/>
    <w:rsid w:val="004B383E"/>
    <w:rsid w:val="004B4580"/>
    <w:rsid w:val="004B5522"/>
    <w:rsid w:val="004B61C2"/>
    <w:rsid w:val="004B6D52"/>
    <w:rsid w:val="004B7B69"/>
    <w:rsid w:val="004B7C9F"/>
    <w:rsid w:val="004C090C"/>
    <w:rsid w:val="004C17D2"/>
    <w:rsid w:val="004C1D9B"/>
    <w:rsid w:val="004C217A"/>
    <w:rsid w:val="004C35CD"/>
    <w:rsid w:val="004C3803"/>
    <w:rsid w:val="004C3A59"/>
    <w:rsid w:val="004C4CF8"/>
    <w:rsid w:val="004C5CF3"/>
    <w:rsid w:val="004C77DB"/>
    <w:rsid w:val="004D0281"/>
    <w:rsid w:val="004D0AE2"/>
    <w:rsid w:val="004D1C32"/>
    <w:rsid w:val="004D1E87"/>
    <w:rsid w:val="004D2727"/>
    <w:rsid w:val="004D28BA"/>
    <w:rsid w:val="004D2B4B"/>
    <w:rsid w:val="004D304E"/>
    <w:rsid w:val="004D3450"/>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A56"/>
    <w:rsid w:val="00530C17"/>
    <w:rsid w:val="00530DA1"/>
    <w:rsid w:val="00530F97"/>
    <w:rsid w:val="0053262C"/>
    <w:rsid w:val="00533989"/>
    <w:rsid w:val="00534342"/>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0DAE"/>
    <w:rsid w:val="00581057"/>
    <w:rsid w:val="005812BE"/>
    <w:rsid w:val="00581DC3"/>
    <w:rsid w:val="0058298C"/>
    <w:rsid w:val="00582FEB"/>
    <w:rsid w:val="00583092"/>
    <w:rsid w:val="00583117"/>
    <w:rsid w:val="00583269"/>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A5D"/>
    <w:rsid w:val="005E2F4D"/>
    <w:rsid w:val="005E2FA5"/>
    <w:rsid w:val="005E3097"/>
    <w:rsid w:val="005E3501"/>
    <w:rsid w:val="005E3FC4"/>
    <w:rsid w:val="005E4C8D"/>
    <w:rsid w:val="005E573E"/>
    <w:rsid w:val="005E6606"/>
    <w:rsid w:val="005E6D42"/>
    <w:rsid w:val="005E79C4"/>
    <w:rsid w:val="005F1793"/>
    <w:rsid w:val="005F1B96"/>
    <w:rsid w:val="005F1DBB"/>
    <w:rsid w:val="005F1F95"/>
    <w:rsid w:val="005F35FC"/>
    <w:rsid w:val="005F425D"/>
    <w:rsid w:val="005F45ED"/>
    <w:rsid w:val="005F53F2"/>
    <w:rsid w:val="005F7C1D"/>
    <w:rsid w:val="00600DD3"/>
    <w:rsid w:val="00602064"/>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43B1"/>
    <w:rsid w:val="00626EEE"/>
    <w:rsid w:val="00627101"/>
    <w:rsid w:val="0062728A"/>
    <w:rsid w:val="00627E00"/>
    <w:rsid w:val="006309CC"/>
    <w:rsid w:val="00630BF1"/>
    <w:rsid w:val="00630CC3"/>
    <w:rsid w:val="00630FDC"/>
    <w:rsid w:val="0063101C"/>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1FF7"/>
    <w:rsid w:val="00662165"/>
    <w:rsid w:val="00662623"/>
    <w:rsid w:val="0066296F"/>
    <w:rsid w:val="0066349B"/>
    <w:rsid w:val="006657A3"/>
    <w:rsid w:val="006657EE"/>
    <w:rsid w:val="00667A56"/>
    <w:rsid w:val="00670544"/>
    <w:rsid w:val="0067102D"/>
    <w:rsid w:val="00671A82"/>
    <w:rsid w:val="00672101"/>
    <w:rsid w:val="0067229B"/>
    <w:rsid w:val="006748F2"/>
    <w:rsid w:val="00674D33"/>
    <w:rsid w:val="0067579A"/>
    <w:rsid w:val="00676178"/>
    <w:rsid w:val="006768CC"/>
    <w:rsid w:val="00677658"/>
    <w:rsid w:val="00677C72"/>
    <w:rsid w:val="006818C6"/>
    <w:rsid w:val="00684F74"/>
    <w:rsid w:val="00685962"/>
    <w:rsid w:val="00685A30"/>
    <w:rsid w:val="00685C48"/>
    <w:rsid w:val="0069087A"/>
    <w:rsid w:val="00691009"/>
    <w:rsid w:val="006912BB"/>
    <w:rsid w:val="0069154E"/>
    <w:rsid w:val="00692C09"/>
    <w:rsid w:val="00692FA3"/>
    <w:rsid w:val="00693C4E"/>
    <w:rsid w:val="006953B6"/>
    <w:rsid w:val="00695522"/>
    <w:rsid w:val="0069568D"/>
    <w:rsid w:val="0069581E"/>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D77"/>
    <w:rsid w:val="006C0EE9"/>
    <w:rsid w:val="006C1293"/>
    <w:rsid w:val="006C12EC"/>
    <w:rsid w:val="006C135E"/>
    <w:rsid w:val="006C1D25"/>
    <w:rsid w:val="006C3115"/>
    <w:rsid w:val="006C3873"/>
    <w:rsid w:val="006C3909"/>
    <w:rsid w:val="006C47F0"/>
    <w:rsid w:val="006C5C0C"/>
    <w:rsid w:val="006C679A"/>
    <w:rsid w:val="006C778B"/>
    <w:rsid w:val="006C7B6E"/>
    <w:rsid w:val="006C7FE2"/>
    <w:rsid w:val="006D0B02"/>
    <w:rsid w:val="006D0D6F"/>
    <w:rsid w:val="006D1826"/>
    <w:rsid w:val="006D1BA0"/>
    <w:rsid w:val="006D2DF4"/>
    <w:rsid w:val="006D3D3F"/>
    <w:rsid w:val="006D4E1D"/>
    <w:rsid w:val="006D5516"/>
    <w:rsid w:val="006D5E0B"/>
    <w:rsid w:val="006D6150"/>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9AA"/>
    <w:rsid w:val="006F6413"/>
    <w:rsid w:val="006F71CF"/>
    <w:rsid w:val="006F74EE"/>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ED3"/>
    <w:rsid w:val="007268F5"/>
    <w:rsid w:val="00727F4F"/>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81"/>
    <w:rsid w:val="007760A5"/>
    <w:rsid w:val="00776E6C"/>
    <w:rsid w:val="007776BB"/>
    <w:rsid w:val="007811AE"/>
    <w:rsid w:val="00781235"/>
    <w:rsid w:val="007813EB"/>
    <w:rsid w:val="00781688"/>
    <w:rsid w:val="00782D3C"/>
    <w:rsid w:val="0078387F"/>
    <w:rsid w:val="007839E7"/>
    <w:rsid w:val="00784B86"/>
    <w:rsid w:val="00784CB7"/>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14E8"/>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0DC3"/>
    <w:rsid w:val="0087155D"/>
    <w:rsid w:val="00871E55"/>
    <w:rsid w:val="0087341E"/>
    <w:rsid w:val="0087360C"/>
    <w:rsid w:val="00873E83"/>
    <w:rsid w:val="00873FE9"/>
    <w:rsid w:val="008743F2"/>
    <w:rsid w:val="008769B4"/>
    <w:rsid w:val="00876CB8"/>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0E6"/>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603"/>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88D"/>
    <w:rsid w:val="008D294A"/>
    <w:rsid w:val="008D2B99"/>
    <w:rsid w:val="008D3536"/>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28D"/>
    <w:rsid w:val="0094544B"/>
    <w:rsid w:val="0094684E"/>
    <w:rsid w:val="009471C4"/>
    <w:rsid w:val="00947D03"/>
    <w:rsid w:val="00950B4A"/>
    <w:rsid w:val="0095176C"/>
    <w:rsid w:val="0095199F"/>
    <w:rsid w:val="00953F12"/>
    <w:rsid w:val="0095473B"/>
    <w:rsid w:val="00954F59"/>
    <w:rsid w:val="00955A1E"/>
    <w:rsid w:val="00955CC1"/>
    <w:rsid w:val="00955E87"/>
    <w:rsid w:val="00956D11"/>
    <w:rsid w:val="00957910"/>
    <w:rsid w:val="00960802"/>
    <w:rsid w:val="00960BE9"/>
    <w:rsid w:val="00961895"/>
    <w:rsid w:val="00962585"/>
    <w:rsid w:val="00962791"/>
    <w:rsid w:val="00963E00"/>
    <w:rsid w:val="009647B3"/>
    <w:rsid w:val="009648D5"/>
    <w:rsid w:val="00965350"/>
    <w:rsid w:val="009659D6"/>
    <w:rsid w:val="00965B76"/>
    <w:rsid w:val="00965E05"/>
    <w:rsid w:val="00965FCF"/>
    <w:rsid w:val="009666E0"/>
    <w:rsid w:val="00971CAE"/>
    <w:rsid w:val="009724A5"/>
    <w:rsid w:val="00972668"/>
    <w:rsid w:val="009732B6"/>
    <w:rsid w:val="00973601"/>
    <w:rsid w:val="0097362A"/>
    <w:rsid w:val="00973BAB"/>
    <w:rsid w:val="00973FB1"/>
    <w:rsid w:val="009750D7"/>
    <w:rsid w:val="00975F7E"/>
    <w:rsid w:val="009771B9"/>
    <w:rsid w:val="009775DB"/>
    <w:rsid w:val="00980D6D"/>
    <w:rsid w:val="009813C4"/>
    <w:rsid w:val="00981540"/>
    <w:rsid w:val="00981DA6"/>
    <w:rsid w:val="0098244A"/>
    <w:rsid w:val="00983AF5"/>
    <w:rsid w:val="00984456"/>
    <w:rsid w:val="00984BDB"/>
    <w:rsid w:val="00984F53"/>
    <w:rsid w:val="00985291"/>
    <w:rsid w:val="00987E76"/>
    <w:rsid w:val="00990375"/>
    <w:rsid w:val="00990561"/>
    <w:rsid w:val="00990C42"/>
    <w:rsid w:val="009911F4"/>
    <w:rsid w:val="00993191"/>
    <w:rsid w:val="00993392"/>
    <w:rsid w:val="00993B84"/>
    <w:rsid w:val="00994A77"/>
    <w:rsid w:val="00994AB7"/>
    <w:rsid w:val="00995045"/>
    <w:rsid w:val="00996C19"/>
    <w:rsid w:val="00997050"/>
    <w:rsid w:val="00997686"/>
    <w:rsid w:val="009A05AC"/>
    <w:rsid w:val="009A128C"/>
    <w:rsid w:val="009A171D"/>
    <w:rsid w:val="009A1B95"/>
    <w:rsid w:val="009A1ED7"/>
    <w:rsid w:val="009A2FDE"/>
    <w:rsid w:val="009A30B4"/>
    <w:rsid w:val="009A4090"/>
    <w:rsid w:val="009A5190"/>
    <w:rsid w:val="009A73D5"/>
    <w:rsid w:val="009A796C"/>
    <w:rsid w:val="009A7E8F"/>
    <w:rsid w:val="009B0273"/>
    <w:rsid w:val="009B0824"/>
    <w:rsid w:val="009B0DA1"/>
    <w:rsid w:val="009B3CA3"/>
    <w:rsid w:val="009B5889"/>
    <w:rsid w:val="009B58F7"/>
    <w:rsid w:val="009B5ED1"/>
    <w:rsid w:val="009B6D58"/>
    <w:rsid w:val="009C06A2"/>
    <w:rsid w:val="009C1A9B"/>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347D"/>
    <w:rsid w:val="009F4638"/>
    <w:rsid w:val="009F5D9B"/>
    <w:rsid w:val="009F64A7"/>
    <w:rsid w:val="009F650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4FD5"/>
    <w:rsid w:val="00A45662"/>
    <w:rsid w:val="00A45946"/>
    <w:rsid w:val="00A45D0A"/>
    <w:rsid w:val="00A4729F"/>
    <w:rsid w:val="00A47722"/>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24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0F4"/>
    <w:rsid w:val="00AB3FFE"/>
    <w:rsid w:val="00AB5AF2"/>
    <w:rsid w:val="00AB5C0E"/>
    <w:rsid w:val="00AB5D5B"/>
    <w:rsid w:val="00AB5E50"/>
    <w:rsid w:val="00AB64C0"/>
    <w:rsid w:val="00AB6596"/>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48AE"/>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DC9"/>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2A9F"/>
    <w:rsid w:val="00B2394E"/>
    <w:rsid w:val="00B25447"/>
    <w:rsid w:val="00B2561E"/>
    <w:rsid w:val="00B2572B"/>
    <w:rsid w:val="00B25FC4"/>
    <w:rsid w:val="00B26428"/>
    <w:rsid w:val="00B2681D"/>
    <w:rsid w:val="00B2752E"/>
    <w:rsid w:val="00B30994"/>
    <w:rsid w:val="00B316B3"/>
    <w:rsid w:val="00B32124"/>
    <w:rsid w:val="00B3238E"/>
    <w:rsid w:val="00B323FD"/>
    <w:rsid w:val="00B32C46"/>
    <w:rsid w:val="00B333DF"/>
    <w:rsid w:val="00B3447F"/>
    <w:rsid w:val="00B36B75"/>
    <w:rsid w:val="00B36E56"/>
    <w:rsid w:val="00B37250"/>
    <w:rsid w:val="00B40121"/>
    <w:rsid w:val="00B40233"/>
    <w:rsid w:val="00B413A8"/>
    <w:rsid w:val="00B41820"/>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176A"/>
    <w:rsid w:val="00B62020"/>
    <w:rsid w:val="00B62122"/>
    <w:rsid w:val="00B62D06"/>
    <w:rsid w:val="00B62DDA"/>
    <w:rsid w:val="00B63078"/>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BCB"/>
    <w:rsid w:val="00B872AD"/>
    <w:rsid w:val="00B9100A"/>
    <w:rsid w:val="00B925B0"/>
    <w:rsid w:val="00B941D0"/>
    <w:rsid w:val="00B9464D"/>
    <w:rsid w:val="00B9559C"/>
    <w:rsid w:val="00B95FE0"/>
    <w:rsid w:val="00B96B73"/>
    <w:rsid w:val="00B97237"/>
    <w:rsid w:val="00B975FA"/>
    <w:rsid w:val="00B9796D"/>
    <w:rsid w:val="00B97D91"/>
    <w:rsid w:val="00BA020D"/>
    <w:rsid w:val="00BA2559"/>
    <w:rsid w:val="00BA2FE7"/>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75B"/>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0EA"/>
    <w:rsid w:val="00BF4538"/>
    <w:rsid w:val="00BF46D6"/>
    <w:rsid w:val="00BF4FFD"/>
    <w:rsid w:val="00BF5421"/>
    <w:rsid w:val="00BF74AB"/>
    <w:rsid w:val="00BF762F"/>
    <w:rsid w:val="00BF7B25"/>
    <w:rsid w:val="00BF7D70"/>
    <w:rsid w:val="00C008F7"/>
    <w:rsid w:val="00C00E33"/>
    <w:rsid w:val="00C010D8"/>
    <w:rsid w:val="00C0193C"/>
    <w:rsid w:val="00C024D3"/>
    <w:rsid w:val="00C029B6"/>
    <w:rsid w:val="00C02D7B"/>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0B1"/>
    <w:rsid w:val="00C34414"/>
    <w:rsid w:val="00C3484C"/>
    <w:rsid w:val="00C35169"/>
    <w:rsid w:val="00C358EA"/>
    <w:rsid w:val="00C364E8"/>
    <w:rsid w:val="00C36E8F"/>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5B4C"/>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2264"/>
    <w:rsid w:val="00CE2E8A"/>
    <w:rsid w:val="00CE3A99"/>
    <w:rsid w:val="00CE4D1D"/>
    <w:rsid w:val="00CE5F1E"/>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1702"/>
    <w:rsid w:val="00D11D05"/>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164"/>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0CC"/>
    <w:rsid w:val="00DA41B1"/>
    <w:rsid w:val="00DA687B"/>
    <w:rsid w:val="00DA6C97"/>
    <w:rsid w:val="00DB01A7"/>
    <w:rsid w:val="00DB0602"/>
    <w:rsid w:val="00DB10F0"/>
    <w:rsid w:val="00DB26AF"/>
    <w:rsid w:val="00DB2BCC"/>
    <w:rsid w:val="00DB3E17"/>
    <w:rsid w:val="00DB41B7"/>
    <w:rsid w:val="00DB4273"/>
    <w:rsid w:val="00DB445B"/>
    <w:rsid w:val="00DB4CC7"/>
    <w:rsid w:val="00DB64C8"/>
    <w:rsid w:val="00DB6D02"/>
    <w:rsid w:val="00DC1B3F"/>
    <w:rsid w:val="00DC3470"/>
    <w:rsid w:val="00DC3991"/>
    <w:rsid w:val="00DC39B5"/>
    <w:rsid w:val="00DC5332"/>
    <w:rsid w:val="00DC567F"/>
    <w:rsid w:val="00DC59F5"/>
    <w:rsid w:val="00DC6663"/>
    <w:rsid w:val="00DC6FEB"/>
    <w:rsid w:val="00DC769E"/>
    <w:rsid w:val="00DC7A3F"/>
    <w:rsid w:val="00DD1762"/>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0D0A"/>
    <w:rsid w:val="00DF11C4"/>
    <w:rsid w:val="00DF1625"/>
    <w:rsid w:val="00DF19A1"/>
    <w:rsid w:val="00DF4927"/>
    <w:rsid w:val="00DF5182"/>
    <w:rsid w:val="00DF68A6"/>
    <w:rsid w:val="00E01503"/>
    <w:rsid w:val="00E018C0"/>
    <w:rsid w:val="00E01D4C"/>
    <w:rsid w:val="00E020C1"/>
    <w:rsid w:val="00E02338"/>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18"/>
    <w:rsid w:val="00E23F7F"/>
    <w:rsid w:val="00E2406F"/>
    <w:rsid w:val="00E242FF"/>
    <w:rsid w:val="00E24EBF"/>
    <w:rsid w:val="00E25D59"/>
    <w:rsid w:val="00E2620A"/>
    <w:rsid w:val="00E26A48"/>
    <w:rsid w:val="00E26DCE"/>
    <w:rsid w:val="00E30D12"/>
    <w:rsid w:val="00E31A0F"/>
    <w:rsid w:val="00E31DD7"/>
    <w:rsid w:val="00E326DD"/>
    <w:rsid w:val="00E327B8"/>
    <w:rsid w:val="00E34189"/>
    <w:rsid w:val="00E36717"/>
    <w:rsid w:val="00E36A86"/>
    <w:rsid w:val="00E37232"/>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20F7"/>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3018"/>
    <w:rsid w:val="00E84171"/>
    <w:rsid w:val="00E85A49"/>
    <w:rsid w:val="00E86E71"/>
    <w:rsid w:val="00E90E72"/>
    <w:rsid w:val="00E90FD0"/>
    <w:rsid w:val="00E91FB2"/>
    <w:rsid w:val="00E92272"/>
    <w:rsid w:val="00E92BAA"/>
    <w:rsid w:val="00E93CA2"/>
    <w:rsid w:val="00E93D51"/>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D6D7A"/>
    <w:rsid w:val="00EE0172"/>
    <w:rsid w:val="00EE09A4"/>
    <w:rsid w:val="00EE0EB3"/>
    <w:rsid w:val="00EE0EF1"/>
    <w:rsid w:val="00EE11C5"/>
    <w:rsid w:val="00EE1E28"/>
    <w:rsid w:val="00EE2663"/>
    <w:rsid w:val="00EE55F5"/>
    <w:rsid w:val="00EE5855"/>
    <w:rsid w:val="00EE5A09"/>
    <w:rsid w:val="00EE5CC5"/>
    <w:rsid w:val="00EE7019"/>
    <w:rsid w:val="00EE73A8"/>
    <w:rsid w:val="00EE79A5"/>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925"/>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2152"/>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4DFD"/>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2D81"/>
    <w:rsid w:val="00F839B3"/>
    <w:rsid w:val="00F83B76"/>
    <w:rsid w:val="00F8462A"/>
    <w:rsid w:val="00F846BD"/>
    <w:rsid w:val="00F85792"/>
    <w:rsid w:val="00F85DFC"/>
    <w:rsid w:val="00F85F62"/>
    <w:rsid w:val="00F86162"/>
    <w:rsid w:val="00F86ED5"/>
    <w:rsid w:val="00F871C2"/>
    <w:rsid w:val="00F87473"/>
    <w:rsid w:val="00F914CF"/>
    <w:rsid w:val="00F92DF7"/>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C3D"/>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1F4"/>
    <w:rsid w:val="00FE54DC"/>
    <w:rsid w:val="00FE5743"/>
    <w:rsid w:val="00FE5A69"/>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1535785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26299094">
      <w:bodyDiv w:val="1"/>
      <w:marLeft w:val="0"/>
      <w:marRight w:val="0"/>
      <w:marTop w:val="0"/>
      <w:marBottom w:val="0"/>
      <w:divBdr>
        <w:top w:val="none" w:sz="0" w:space="0" w:color="auto"/>
        <w:left w:val="none" w:sz="0" w:space="0" w:color="auto"/>
        <w:bottom w:val="none" w:sz="0" w:space="0" w:color="auto"/>
        <w:right w:val="none" w:sz="0" w:space="0" w:color="auto"/>
      </w:divBdr>
    </w:div>
    <w:div w:id="128103715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45306668">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66712498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B18C03-3BB5-40FB-AEE5-AE9FCCA0C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70</Pages>
  <Words>19706</Words>
  <Characters>112330</Characters>
  <Application>Microsoft Office Word</Application>
  <DocSecurity>0</DocSecurity>
  <Lines>936</Lines>
  <Paragraphs>263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131773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https:/mul2-minfin.gov.am/tasks/478235/oneclick/Carayutyun_txtayin (2).docx?token=59d5c437d514e53bc9cba29422ea3725</cp:keywords>
  <cp:lastModifiedBy>HP</cp:lastModifiedBy>
  <cp:revision>38</cp:revision>
  <cp:lastPrinted>2018-02-16T07:12:00Z</cp:lastPrinted>
  <dcterms:created xsi:type="dcterms:W3CDTF">2022-08-05T07:39:00Z</dcterms:created>
  <dcterms:modified xsi:type="dcterms:W3CDTF">2024-01-10T04:22:00Z</dcterms:modified>
</cp:coreProperties>
</file>